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028" w:rsidRPr="004939DD" w:rsidRDefault="00441028" w:rsidP="002E080F">
      <w:pPr>
        <w:pStyle w:val="Puntoelenco"/>
        <w:numPr>
          <w:ilvl w:val="0"/>
          <w:numId w:val="0"/>
        </w:numPr>
        <w:spacing w:after="120" w:line="360" w:lineRule="auto"/>
        <w:jc w:val="center"/>
        <w:rPr>
          <w:b/>
          <w:bCs/>
          <w:szCs w:val="22"/>
          <w:lang w:val="it-IT"/>
        </w:rPr>
      </w:pPr>
      <w:r w:rsidRPr="00DE3DCF">
        <w:rPr>
          <w:b/>
          <w:bCs/>
          <w:szCs w:val="22"/>
          <w:lang w:val="it-IT"/>
        </w:rPr>
        <w:t xml:space="preserve">MODELLO </w:t>
      </w:r>
      <w:r>
        <w:rPr>
          <w:b/>
          <w:bCs/>
          <w:szCs w:val="22"/>
          <w:lang w:val="it-IT"/>
        </w:rPr>
        <w:t>E</w:t>
      </w:r>
    </w:p>
    <w:p w:rsidR="00441028" w:rsidRPr="004939DD" w:rsidRDefault="00441028" w:rsidP="008B502E">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441028" w:rsidRPr="004939DD" w:rsidRDefault="00FB6042"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sz w:val="22"/>
          <w:szCs w:val="22"/>
        </w:rPr>
        <w:t>“</w:t>
      </w:r>
      <w:r w:rsidR="00441028" w:rsidRPr="00FB6042">
        <w:rPr>
          <w:b/>
          <w:i/>
          <w:sz w:val="22"/>
          <w:szCs w:val="22"/>
        </w:rPr>
        <w:t>DICHIARAZIONE DI IMPEGNO</w:t>
      </w:r>
      <w:r>
        <w:rPr>
          <w:b/>
          <w:sz w:val="22"/>
          <w:szCs w:val="22"/>
        </w:rPr>
        <w:t>”</w:t>
      </w:r>
    </w:p>
    <w:p w:rsidR="00441028" w:rsidRPr="004939DD" w:rsidRDefault="00441028"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441028" w:rsidRPr="004939DD" w:rsidRDefault="00441028" w:rsidP="008B502E">
      <w:pPr>
        <w:spacing w:after="120"/>
        <w:jc w:val="both"/>
        <w:outlineLvl w:val="0"/>
        <w:rPr>
          <w:b/>
          <w:bCs/>
          <w:color w:val="000000"/>
          <w:sz w:val="22"/>
          <w:szCs w:val="22"/>
        </w:rPr>
      </w:pPr>
    </w:p>
    <w:p w:rsidR="006209B7" w:rsidRDefault="009F394C" w:rsidP="006209B7">
      <w:pPr>
        <w:pStyle w:val="Rientrocorpodeltesto"/>
        <w:widowControl w:val="0"/>
        <w:tabs>
          <w:tab w:val="left" w:pos="-993"/>
        </w:tabs>
        <w:ind w:left="0"/>
        <w:jc w:val="both"/>
        <w:rPr>
          <w:b/>
        </w:rPr>
      </w:pPr>
      <w:r>
        <w:rPr>
          <w:b/>
        </w:rPr>
        <w:t>OGGETTO:</w:t>
      </w:r>
      <w:r>
        <w:rPr>
          <w:rFonts w:ascii="Bookman Old Style" w:hAnsi="Bookman Old Style"/>
          <w:b/>
        </w:rPr>
        <w:t xml:space="preserve"> </w:t>
      </w:r>
      <w:r>
        <w:rPr>
          <w:b/>
        </w:rPr>
        <w:t xml:space="preserve">Affidamento dei servizi tecnici per progettazione preliminare, definitiva ed esecutiva, direzione lavori, misura e contabilità e coordinamento per la sicurezza in fase di progettazione e di esecuzione dei lavori ai sensi del </w:t>
      </w:r>
      <w:proofErr w:type="spellStart"/>
      <w:r>
        <w:rPr>
          <w:b/>
        </w:rPr>
        <w:t>D.Lgs.</w:t>
      </w:r>
      <w:proofErr w:type="spellEnd"/>
      <w:r>
        <w:rPr>
          <w:b/>
        </w:rPr>
        <w:t xml:space="preserve"> 81/08 e </w:t>
      </w:r>
      <w:proofErr w:type="spellStart"/>
      <w:r>
        <w:rPr>
          <w:b/>
        </w:rPr>
        <w:t>s.m.i.</w:t>
      </w:r>
      <w:proofErr w:type="spellEnd"/>
      <w:r>
        <w:rPr>
          <w:b/>
        </w:rPr>
        <w:t xml:space="preserve"> per la realizzazione di “L. 65/2012. Messa in sicurezza delle piste nel comprensorio sciistico del Comune di </w:t>
      </w:r>
      <w:proofErr w:type="spellStart"/>
      <w:r>
        <w:rPr>
          <w:b/>
        </w:rPr>
        <w:t>Chiomonte</w:t>
      </w:r>
      <w:proofErr w:type="spellEnd"/>
      <w:r>
        <w:rPr>
          <w:b/>
        </w:rPr>
        <w:t>”</w:t>
      </w:r>
    </w:p>
    <w:p w:rsidR="00441028" w:rsidRDefault="00441028" w:rsidP="00F218EC">
      <w:pPr>
        <w:spacing w:after="120"/>
        <w:jc w:val="both"/>
        <w:rPr>
          <w:sz w:val="22"/>
          <w:szCs w:val="22"/>
        </w:rPr>
      </w:pPr>
    </w:p>
    <w:p w:rsidR="00441028" w:rsidRPr="00F63E2D" w:rsidRDefault="00441028" w:rsidP="00BB7A62">
      <w:pPr>
        <w:autoSpaceDE w:val="0"/>
        <w:autoSpaceDN w:val="0"/>
        <w:adjustRightInd w:val="0"/>
        <w:spacing w:line="320" w:lineRule="exact"/>
        <w:jc w:val="both"/>
        <w:rPr>
          <w:sz w:val="22"/>
          <w:szCs w:val="22"/>
        </w:rPr>
      </w:pPr>
      <w:r w:rsidRPr="00F63E2D">
        <w:rPr>
          <w:sz w:val="22"/>
          <w:szCs w:val="22"/>
        </w:rPr>
        <w:t xml:space="preserve">Il sottoscritto _______________________ in qualità di </w:t>
      </w:r>
      <w:r w:rsidRPr="00F63E2D">
        <w:rPr>
          <w:i/>
          <w:sz w:val="22"/>
          <w:szCs w:val="22"/>
        </w:rPr>
        <w:t>(titolare, legale rappresentante, procuratore, etc.)</w:t>
      </w:r>
      <w:r w:rsidRPr="00F63E2D">
        <w:rPr>
          <w:sz w:val="22"/>
          <w:szCs w:val="22"/>
        </w:rPr>
        <w:t xml:space="preserve"> ____________________________ dell’impresa: ____________________________ con sede in _______________________ Provincia ____________ indirizzo ________________________</w:t>
      </w:r>
      <w:r w:rsidRPr="00F63E2D">
        <w:rPr>
          <w:sz w:val="22"/>
          <w:szCs w:val="22"/>
        </w:rPr>
        <w:br/>
        <w:t>Codice attività ___________________ P. IVA:___________________________</w:t>
      </w:r>
    </w:p>
    <w:p w:rsidR="00441028" w:rsidRPr="00F63E2D" w:rsidRDefault="00441028" w:rsidP="00BB7A62">
      <w:pPr>
        <w:autoSpaceDE w:val="0"/>
        <w:autoSpaceDN w:val="0"/>
        <w:adjustRightInd w:val="0"/>
        <w:spacing w:line="320" w:lineRule="exact"/>
        <w:jc w:val="both"/>
        <w:rPr>
          <w:sz w:val="22"/>
          <w:szCs w:val="22"/>
        </w:rPr>
      </w:pPr>
    </w:p>
    <w:p w:rsidR="00441028" w:rsidRPr="00F63E2D" w:rsidRDefault="00441028" w:rsidP="009A160D">
      <w:pPr>
        <w:autoSpaceDE w:val="0"/>
        <w:autoSpaceDN w:val="0"/>
        <w:adjustRightInd w:val="0"/>
        <w:spacing w:line="360" w:lineRule="auto"/>
        <w:jc w:val="both"/>
        <w:rPr>
          <w:sz w:val="22"/>
          <w:szCs w:val="22"/>
        </w:rPr>
      </w:pPr>
    </w:p>
    <w:p w:rsidR="00154BE6" w:rsidRPr="00F63E2D" w:rsidRDefault="00154BE6" w:rsidP="009A160D">
      <w:pPr>
        <w:pStyle w:val="Paragrafoelenco"/>
        <w:widowControl w:val="0"/>
        <w:numPr>
          <w:ilvl w:val="0"/>
          <w:numId w:val="19"/>
        </w:numPr>
        <w:autoSpaceDE w:val="0"/>
        <w:autoSpaceDN w:val="0"/>
        <w:adjustRightInd w:val="0"/>
        <w:spacing w:line="360" w:lineRule="auto"/>
        <w:jc w:val="both"/>
        <w:rPr>
          <w:sz w:val="22"/>
          <w:szCs w:val="22"/>
        </w:rPr>
      </w:pPr>
      <w:ins w:id="0" w:author="Cosimelli, Federica (IT - Roma)" w:date="2014-12-02T20:07:00Z">
        <w:r w:rsidRPr="00F63E2D">
          <w:rPr>
            <w:sz w:val="22"/>
            <w:szCs w:val="22"/>
          </w:rPr>
          <w:t>di</w:t>
        </w:r>
        <w:r w:rsidRPr="00F63E2D">
          <w:rPr>
            <w:spacing w:val="3"/>
            <w:sz w:val="22"/>
            <w:szCs w:val="22"/>
          </w:rPr>
          <w:t xml:space="preserve"> </w:t>
        </w:r>
        <w:r w:rsidRPr="00F63E2D">
          <w:rPr>
            <w:spacing w:val="-1"/>
            <w:sz w:val="22"/>
            <w:szCs w:val="22"/>
          </w:rPr>
          <w:t>a</w:t>
        </w:r>
        <w:r w:rsidRPr="00F63E2D">
          <w:rPr>
            <w:sz w:val="22"/>
            <w:szCs w:val="22"/>
          </w:rPr>
          <w:t>v</w:t>
        </w:r>
        <w:r w:rsidRPr="00F63E2D">
          <w:rPr>
            <w:spacing w:val="1"/>
            <w:sz w:val="22"/>
            <w:szCs w:val="22"/>
          </w:rPr>
          <w:t>e</w:t>
        </w:r>
        <w:r w:rsidRPr="00F63E2D">
          <w:rPr>
            <w:sz w:val="22"/>
            <w:szCs w:val="22"/>
          </w:rPr>
          <w:t>r</w:t>
        </w:r>
        <w:r w:rsidRPr="00F63E2D">
          <w:rPr>
            <w:spacing w:val="3"/>
            <w:sz w:val="22"/>
            <w:szCs w:val="22"/>
          </w:rPr>
          <w:t xml:space="preserve"> </w:t>
        </w:r>
        <w:r w:rsidRPr="00F63E2D">
          <w:rPr>
            <w:spacing w:val="1"/>
            <w:sz w:val="22"/>
            <w:szCs w:val="22"/>
          </w:rPr>
          <w:t>e</w:t>
        </w:r>
        <w:r w:rsidRPr="00F63E2D">
          <w:rPr>
            <w:sz w:val="22"/>
            <w:szCs w:val="22"/>
          </w:rPr>
          <w:t>f</w:t>
        </w:r>
        <w:r w:rsidRPr="00F63E2D">
          <w:rPr>
            <w:spacing w:val="1"/>
            <w:sz w:val="22"/>
            <w:szCs w:val="22"/>
          </w:rPr>
          <w:t>fe</w:t>
        </w:r>
        <w:r w:rsidRPr="00F63E2D">
          <w:rPr>
            <w:spacing w:val="-1"/>
            <w:sz w:val="22"/>
            <w:szCs w:val="22"/>
          </w:rPr>
          <w:t>tt</w:t>
        </w:r>
        <w:r w:rsidRPr="00F63E2D">
          <w:rPr>
            <w:sz w:val="22"/>
            <w:szCs w:val="22"/>
          </w:rPr>
          <w:t>u</w:t>
        </w:r>
        <w:r w:rsidRPr="00F63E2D">
          <w:rPr>
            <w:spacing w:val="-1"/>
            <w:sz w:val="22"/>
            <w:szCs w:val="22"/>
          </w:rPr>
          <w:t>at</w:t>
        </w:r>
        <w:r w:rsidRPr="00F63E2D">
          <w:rPr>
            <w:sz w:val="22"/>
            <w:szCs w:val="22"/>
          </w:rPr>
          <w:t>o u</w:t>
        </w:r>
        <w:r w:rsidRPr="00F63E2D">
          <w:rPr>
            <w:spacing w:val="1"/>
            <w:sz w:val="22"/>
            <w:szCs w:val="22"/>
          </w:rPr>
          <w:t>n</w:t>
        </w:r>
        <w:r w:rsidRPr="00F63E2D">
          <w:rPr>
            <w:sz w:val="22"/>
            <w:szCs w:val="22"/>
          </w:rPr>
          <w:t xml:space="preserve">o </w:t>
        </w:r>
        <w:r w:rsidRPr="00F63E2D">
          <w:rPr>
            <w:spacing w:val="1"/>
            <w:sz w:val="22"/>
            <w:szCs w:val="22"/>
          </w:rPr>
          <w:t>s</w:t>
        </w:r>
        <w:r w:rsidRPr="00F63E2D">
          <w:rPr>
            <w:spacing w:val="-1"/>
            <w:sz w:val="22"/>
            <w:szCs w:val="22"/>
          </w:rPr>
          <w:t>t</w:t>
        </w:r>
        <w:r w:rsidRPr="00F63E2D">
          <w:rPr>
            <w:sz w:val="22"/>
            <w:szCs w:val="22"/>
          </w:rPr>
          <w:t xml:space="preserve">udio </w:t>
        </w:r>
        <w:r w:rsidRPr="00F63E2D">
          <w:rPr>
            <w:spacing w:val="-1"/>
            <w:sz w:val="22"/>
            <w:szCs w:val="22"/>
          </w:rPr>
          <w:t>a</w:t>
        </w:r>
        <w:r w:rsidRPr="00F63E2D">
          <w:rPr>
            <w:sz w:val="22"/>
            <w:szCs w:val="22"/>
          </w:rPr>
          <w:t>p</w:t>
        </w:r>
        <w:r w:rsidRPr="00F63E2D">
          <w:rPr>
            <w:spacing w:val="-1"/>
            <w:sz w:val="22"/>
            <w:szCs w:val="22"/>
          </w:rPr>
          <w:t>p</w:t>
        </w:r>
        <w:r w:rsidRPr="00F63E2D">
          <w:rPr>
            <w:sz w:val="22"/>
            <w:szCs w:val="22"/>
          </w:rPr>
          <w:t>r</w:t>
        </w:r>
        <w:r w:rsidRPr="00F63E2D">
          <w:rPr>
            <w:spacing w:val="-1"/>
            <w:sz w:val="22"/>
            <w:szCs w:val="22"/>
          </w:rPr>
          <w:t>o</w:t>
        </w:r>
        <w:r w:rsidRPr="00F63E2D">
          <w:rPr>
            <w:sz w:val="22"/>
            <w:szCs w:val="22"/>
          </w:rPr>
          <w:t>fondi</w:t>
        </w:r>
        <w:r w:rsidRPr="00F63E2D">
          <w:rPr>
            <w:spacing w:val="-1"/>
            <w:sz w:val="22"/>
            <w:szCs w:val="22"/>
          </w:rPr>
          <w:t>t</w:t>
        </w:r>
        <w:r w:rsidRPr="00F63E2D">
          <w:rPr>
            <w:sz w:val="22"/>
            <w:szCs w:val="22"/>
          </w:rPr>
          <w:t>o del</w:t>
        </w:r>
        <w:r w:rsidRPr="00F63E2D">
          <w:rPr>
            <w:spacing w:val="1"/>
            <w:sz w:val="22"/>
            <w:szCs w:val="22"/>
          </w:rPr>
          <w:t xml:space="preserve"> progetto posto a base di gara e di</w:t>
        </w:r>
        <w:r w:rsidRPr="00F63E2D">
          <w:rPr>
            <w:sz w:val="22"/>
            <w:szCs w:val="22"/>
          </w:rPr>
          <w:t xml:space="preserve"> ri</w:t>
        </w:r>
        <w:r w:rsidRPr="00F63E2D">
          <w:rPr>
            <w:spacing w:val="-1"/>
            <w:sz w:val="22"/>
            <w:szCs w:val="22"/>
          </w:rPr>
          <w:t>t</w:t>
        </w:r>
        <w:r w:rsidRPr="00F63E2D">
          <w:rPr>
            <w:spacing w:val="1"/>
            <w:sz w:val="22"/>
            <w:szCs w:val="22"/>
          </w:rPr>
          <w:t>e</w:t>
        </w:r>
        <w:r w:rsidRPr="00F63E2D">
          <w:rPr>
            <w:sz w:val="22"/>
            <w:szCs w:val="22"/>
          </w:rPr>
          <w:t>n</w:t>
        </w:r>
        <w:r w:rsidRPr="00F63E2D">
          <w:rPr>
            <w:spacing w:val="1"/>
            <w:sz w:val="22"/>
            <w:szCs w:val="22"/>
          </w:rPr>
          <w:t>e</w:t>
        </w:r>
        <w:r w:rsidRPr="00F63E2D">
          <w:rPr>
            <w:sz w:val="22"/>
            <w:szCs w:val="22"/>
          </w:rPr>
          <w:t>rlo c</w:t>
        </w:r>
        <w:r w:rsidRPr="00F63E2D">
          <w:rPr>
            <w:spacing w:val="-1"/>
            <w:sz w:val="22"/>
            <w:szCs w:val="22"/>
          </w:rPr>
          <w:t>o</w:t>
        </w:r>
        <w:r w:rsidRPr="00F63E2D">
          <w:rPr>
            <w:sz w:val="22"/>
            <w:szCs w:val="22"/>
          </w:rPr>
          <w:t>mpleto in</w:t>
        </w:r>
        <w:r w:rsidRPr="00F63E2D">
          <w:rPr>
            <w:spacing w:val="3"/>
            <w:sz w:val="22"/>
            <w:szCs w:val="22"/>
          </w:rPr>
          <w:t xml:space="preserve"> </w:t>
        </w:r>
        <w:r w:rsidRPr="00F63E2D">
          <w:rPr>
            <w:sz w:val="22"/>
            <w:szCs w:val="22"/>
          </w:rPr>
          <w:t>o</w:t>
        </w:r>
        <w:r w:rsidRPr="00F63E2D">
          <w:rPr>
            <w:spacing w:val="-1"/>
            <w:sz w:val="22"/>
            <w:szCs w:val="22"/>
          </w:rPr>
          <w:t>g</w:t>
        </w:r>
        <w:r w:rsidRPr="00F63E2D">
          <w:rPr>
            <w:spacing w:val="1"/>
            <w:sz w:val="22"/>
            <w:szCs w:val="22"/>
          </w:rPr>
          <w:t>n</w:t>
        </w:r>
        <w:r w:rsidRPr="00F63E2D">
          <w:rPr>
            <w:sz w:val="22"/>
            <w:szCs w:val="22"/>
          </w:rPr>
          <w:t>i s</w:t>
        </w:r>
        <w:r w:rsidRPr="00F63E2D">
          <w:rPr>
            <w:spacing w:val="1"/>
            <w:sz w:val="22"/>
            <w:szCs w:val="22"/>
          </w:rPr>
          <w:t>u</w:t>
        </w:r>
        <w:r w:rsidRPr="00F63E2D">
          <w:rPr>
            <w:sz w:val="22"/>
            <w:szCs w:val="22"/>
          </w:rPr>
          <w:t>a</w:t>
        </w:r>
        <w:r w:rsidRPr="00F63E2D">
          <w:rPr>
            <w:spacing w:val="-1"/>
            <w:sz w:val="22"/>
            <w:szCs w:val="22"/>
          </w:rPr>
          <w:t xml:space="preserve"> pa</w:t>
        </w:r>
        <w:r w:rsidRPr="00F63E2D">
          <w:rPr>
            <w:sz w:val="22"/>
            <w:szCs w:val="22"/>
          </w:rPr>
          <w:t>r</w:t>
        </w:r>
        <w:r w:rsidRPr="00F63E2D">
          <w:rPr>
            <w:spacing w:val="-1"/>
            <w:sz w:val="22"/>
            <w:szCs w:val="22"/>
          </w:rPr>
          <w:t>t</w:t>
        </w:r>
        <w:r w:rsidRPr="00F63E2D">
          <w:rPr>
            <w:spacing w:val="1"/>
            <w:sz w:val="22"/>
            <w:szCs w:val="22"/>
          </w:rPr>
          <w:t>e</w:t>
        </w:r>
        <w:r w:rsidRPr="00F63E2D">
          <w:rPr>
            <w:sz w:val="22"/>
            <w:szCs w:val="22"/>
          </w:rPr>
          <w:t>,</w:t>
        </w:r>
        <w:r w:rsidRPr="00F63E2D">
          <w:rPr>
            <w:spacing w:val="-1"/>
            <w:sz w:val="22"/>
            <w:szCs w:val="22"/>
          </w:rPr>
          <w:t xml:space="preserve"> ta</w:t>
        </w:r>
        <w:r w:rsidRPr="00F63E2D">
          <w:rPr>
            <w:sz w:val="22"/>
            <w:szCs w:val="22"/>
          </w:rPr>
          <w:t>nto</w:t>
        </w:r>
        <w:r w:rsidRPr="00F63E2D">
          <w:rPr>
            <w:spacing w:val="-1"/>
            <w:sz w:val="22"/>
            <w:szCs w:val="22"/>
          </w:rPr>
          <w:t xml:space="preserve"> d</w:t>
        </w:r>
        <w:r w:rsidRPr="00F63E2D">
          <w:rPr>
            <w:sz w:val="22"/>
            <w:szCs w:val="22"/>
          </w:rPr>
          <w:t>a</w:t>
        </w:r>
        <w:r w:rsidRPr="00F63E2D">
          <w:rPr>
            <w:spacing w:val="-1"/>
            <w:sz w:val="22"/>
            <w:szCs w:val="22"/>
          </w:rPr>
          <w:t xml:space="preserve"> p</w:t>
        </w:r>
        <w:r w:rsidRPr="00F63E2D">
          <w:rPr>
            <w:sz w:val="22"/>
            <w:szCs w:val="22"/>
          </w:rPr>
          <w:t>o</w:t>
        </w:r>
        <w:r w:rsidRPr="00F63E2D">
          <w:rPr>
            <w:spacing w:val="-2"/>
            <w:sz w:val="22"/>
            <w:szCs w:val="22"/>
          </w:rPr>
          <w:t>t</w:t>
        </w:r>
        <w:r w:rsidRPr="00F63E2D">
          <w:rPr>
            <w:spacing w:val="1"/>
            <w:sz w:val="22"/>
            <w:szCs w:val="22"/>
          </w:rPr>
          <w:t>e</w:t>
        </w:r>
        <w:r w:rsidRPr="00F63E2D">
          <w:rPr>
            <w:sz w:val="22"/>
            <w:szCs w:val="22"/>
          </w:rPr>
          <w:t>rlo</w:t>
        </w:r>
        <w:r w:rsidRPr="00F63E2D">
          <w:rPr>
            <w:spacing w:val="-1"/>
            <w:sz w:val="22"/>
            <w:szCs w:val="22"/>
          </w:rPr>
          <w:t xml:space="preserve"> t</w:t>
        </w:r>
        <w:r w:rsidRPr="00F63E2D">
          <w:rPr>
            <w:sz w:val="22"/>
            <w:szCs w:val="22"/>
          </w:rPr>
          <w:t>r</w:t>
        </w:r>
        <w:r w:rsidRPr="00F63E2D">
          <w:rPr>
            <w:spacing w:val="-1"/>
            <w:sz w:val="22"/>
            <w:szCs w:val="22"/>
          </w:rPr>
          <w:t>a</w:t>
        </w:r>
        <w:r w:rsidRPr="00F63E2D">
          <w:rPr>
            <w:sz w:val="22"/>
            <w:szCs w:val="22"/>
          </w:rPr>
          <w:t>durre,</w:t>
        </w:r>
        <w:r w:rsidRPr="00F63E2D">
          <w:rPr>
            <w:spacing w:val="-1"/>
            <w:sz w:val="22"/>
            <w:szCs w:val="22"/>
          </w:rPr>
          <w:t xml:space="preserve"> </w:t>
        </w:r>
        <w:r w:rsidRPr="00F63E2D">
          <w:rPr>
            <w:sz w:val="22"/>
            <w:szCs w:val="22"/>
          </w:rPr>
          <w:t>in c</w:t>
        </w:r>
        <w:r w:rsidRPr="00F63E2D">
          <w:rPr>
            <w:spacing w:val="-2"/>
            <w:sz w:val="22"/>
            <w:szCs w:val="22"/>
          </w:rPr>
          <w:t>a</w:t>
        </w:r>
        <w:r w:rsidRPr="00F63E2D">
          <w:rPr>
            <w:spacing w:val="1"/>
            <w:sz w:val="22"/>
            <w:szCs w:val="22"/>
          </w:rPr>
          <w:t>s</w:t>
        </w:r>
        <w:r w:rsidRPr="00F63E2D">
          <w:rPr>
            <w:sz w:val="22"/>
            <w:szCs w:val="22"/>
          </w:rPr>
          <w:t>o</w:t>
        </w:r>
        <w:r w:rsidRPr="00F63E2D">
          <w:rPr>
            <w:spacing w:val="-1"/>
            <w:sz w:val="22"/>
            <w:szCs w:val="22"/>
          </w:rPr>
          <w:t xml:space="preserve"> </w:t>
        </w:r>
        <w:r w:rsidRPr="00F63E2D">
          <w:rPr>
            <w:sz w:val="22"/>
            <w:szCs w:val="22"/>
          </w:rPr>
          <w:t>di</w:t>
        </w:r>
        <w:r w:rsidRPr="00F63E2D">
          <w:rPr>
            <w:spacing w:val="-1"/>
            <w:sz w:val="22"/>
            <w:szCs w:val="22"/>
          </w:rPr>
          <w:t xml:space="preserve"> a</w:t>
        </w:r>
        <w:r w:rsidRPr="00F63E2D">
          <w:rPr>
            <w:sz w:val="22"/>
            <w:szCs w:val="22"/>
          </w:rPr>
          <w:t>g</w:t>
        </w:r>
        <w:r w:rsidRPr="00F63E2D">
          <w:rPr>
            <w:spacing w:val="-1"/>
            <w:sz w:val="22"/>
            <w:szCs w:val="22"/>
          </w:rPr>
          <w:t>g</w:t>
        </w:r>
        <w:r w:rsidRPr="00F63E2D">
          <w:rPr>
            <w:sz w:val="22"/>
            <w:szCs w:val="22"/>
          </w:rPr>
          <w:t>iudic</w:t>
        </w:r>
        <w:r w:rsidRPr="00F63E2D">
          <w:rPr>
            <w:spacing w:val="-1"/>
            <w:sz w:val="22"/>
            <w:szCs w:val="22"/>
          </w:rPr>
          <w:t>az</w:t>
        </w:r>
        <w:r w:rsidRPr="00F63E2D">
          <w:rPr>
            <w:sz w:val="22"/>
            <w:szCs w:val="22"/>
          </w:rPr>
          <w:t>ion</w:t>
        </w:r>
        <w:r w:rsidRPr="00F63E2D">
          <w:rPr>
            <w:spacing w:val="1"/>
            <w:sz w:val="22"/>
            <w:szCs w:val="22"/>
          </w:rPr>
          <w:t>e</w:t>
        </w:r>
        <w:r w:rsidRPr="00F63E2D">
          <w:rPr>
            <w:sz w:val="22"/>
            <w:szCs w:val="22"/>
          </w:rPr>
          <w:t>,</w:t>
        </w:r>
        <w:r w:rsidRPr="00F63E2D">
          <w:rPr>
            <w:spacing w:val="-1"/>
            <w:sz w:val="22"/>
            <w:szCs w:val="22"/>
          </w:rPr>
          <w:t xml:space="preserve"> </w:t>
        </w:r>
        <w:r w:rsidRPr="00F63E2D">
          <w:rPr>
            <w:sz w:val="22"/>
            <w:szCs w:val="22"/>
          </w:rPr>
          <w:t>in un</w:t>
        </w:r>
        <w:r w:rsidRPr="00F63E2D">
          <w:rPr>
            <w:spacing w:val="1"/>
            <w:sz w:val="22"/>
            <w:szCs w:val="22"/>
          </w:rPr>
          <w:t xml:space="preserve"> </w:t>
        </w:r>
        <w:r w:rsidRPr="00F63E2D">
          <w:rPr>
            <w:spacing w:val="-1"/>
            <w:sz w:val="22"/>
            <w:szCs w:val="22"/>
          </w:rPr>
          <w:t>p</w:t>
        </w:r>
        <w:r w:rsidRPr="00F63E2D">
          <w:rPr>
            <w:sz w:val="22"/>
            <w:szCs w:val="22"/>
          </w:rPr>
          <w:t>r</w:t>
        </w:r>
        <w:r w:rsidRPr="00F63E2D">
          <w:rPr>
            <w:spacing w:val="-1"/>
            <w:sz w:val="22"/>
            <w:szCs w:val="22"/>
          </w:rPr>
          <w:t>o</w:t>
        </w:r>
        <w:r w:rsidRPr="00F63E2D">
          <w:rPr>
            <w:sz w:val="22"/>
            <w:szCs w:val="22"/>
          </w:rPr>
          <w:t>ge</w:t>
        </w:r>
        <w:r w:rsidRPr="00F63E2D">
          <w:rPr>
            <w:spacing w:val="-1"/>
            <w:sz w:val="22"/>
            <w:szCs w:val="22"/>
          </w:rPr>
          <w:t>tt</w:t>
        </w:r>
        <w:r w:rsidRPr="00F63E2D">
          <w:rPr>
            <w:sz w:val="22"/>
            <w:szCs w:val="22"/>
          </w:rPr>
          <w:t>o</w:t>
        </w:r>
        <w:r w:rsidRPr="00F63E2D">
          <w:rPr>
            <w:spacing w:val="-1"/>
            <w:sz w:val="22"/>
            <w:szCs w:val="22"/>
          </w:rPr>
          <w:t xml:space="preserve"> preliminare, definitivo e successivamente in progetto </w:t>
        </w:r>
        <w:r w:rsidRPr="00F63E2D">
          <w:rPr>
            <w:spacing w:val="1"/>
            <w:sz w:val="22"/>
            <w:szCs w:val="22"/>
          </w:rPr>
          <w:t>es</w:t>
        </w:r>
        <w:r w:rsidRPr="00F63E2D">
          <w:rPr>
            <w:spacing w:val="5"/>
            <w:sz w:val="22"/>
            <w:szCs w:val="22"/>
          </w:rPr>
          <w:t>e</w:t>
        </w:r>
        <w:r w:rsidRPr="00F63E2D">
          <w:rPr>
            <w:sz w:val="22"/>
            <w:szCs w:val="22"/>
          </w:rPr>
          <w:t>cu</w:t>
        </w:r>
        <w:r w:rsidRPr="00F63E2D">
          <w:rPr>
            <w:spacing w:val="-1"/>
            <w:sz w:val="22"/>
            <w:szCs w:val="22"/>
          </w:rPr>
          <w:t>t</w:t>
        </w:r>
        <w:r w:rsidRPr="00F63E2D">
          <w:rPr>
            <w:sz w:val="22"/>
            <w:szCs w:val="22"/>
          </w:rPr>
          <w:t>ivo</w:t>
        </w:r>
        <w:r w:rsidRPr="00F63E2D">
          <w:rPr>
            <w:spacing w:val="3"/>
            <w:sz w:val="22"/>
            <w:szCs w:val="22"/>
          </w:rPr>
          <w:t xml:space="preserve"> </w:t>
        </w:r>
        <w:r w:rsidRPr="00F63E2D">
          <w:rPr>
            <w:spacing w:val="1"/>
            <w:sz w:val="22"/>
            <w:szCs w:val="22"/>
          </w:rPr>
          <w:t>s</w:t>
        </w:r>
        <w:r w:rsidRPr="00F63E2D">
          <w:rPr>
            <w:sz w:val="22"/>
            <w:szCs w:val="22"/>
          </w:rPr>
          <w:t>ì</w:t>
        </w:r>
        <w:r w:rsidRPr="00F63E2D">
          <w:rPr>
            <w:spacing w:val="4"/>
            <w:sz w:val="22"/>
            <w:szCs w:val="22"/>
          </w:rPr>
          <w:t xml:space="preserve"> </w:t>
        </w:r>
        <w:r w:rsidRPr="00F63E2D">
          <w:rPr>
            <w:sz w:val="22"/>
            <w:szCs w:val="22"/>
          </w:rPr>
          <w:t>da</w:t>
        </w:r>
        <w:r w:rsidRPr="00F63E2D">
          <w:rPr>
            <w:spacing w:val="2"/>
            <w:sz w:val="22"/>
            <w:szCs w:val="22"/>
          </w:rPr>
          <w:t xml:space="preserve"> </w:t>
        </w:r>
        <w:r w:rsidRPr="00F63E2D">
          <w:rPr>
            <w:spacing w:val="-1"/>
            <w:sz w:val="22"/>
            <w:szCs w:val="22"/>
          </w:rPr>
          <w:t>a</w:t>
        </w:r>
        <w:r w:rsidRPr="00F63E2D">
          <w:rPr>
            <w:spacing w:val="1"/>
            <w:sz w:val="22"/>
            <w:szCs w:val="22"/>
          </w:rPr>
          <w:t>ss</w:t>
        </w:r>
        <w:r w:rsidRPr="00F63E2D">
          <w:rPr>
            <w:sz w:val="22"/>
            <w:szCs w:val="22"/>
          </w:rPr>
          <w:t>icura</w:t>
        </w:r>
        <w:r w:rsidRPr="00F63E2D">
          <w:rPr>
            <w:spacing w:val="-1"/>
            <w:sz w:val="22"/>
            <w:szCs w:val="22"/>
          </w:rPr>
          <w:t>r</w:t>
        </w:r>
        <w:r w:rsidRPr="00F63E2D">
          <w:rPr>
            <w:sz w:val="22"/>
            <w:szCs w:val="22"/>
          </w:rPr>
          <w:t>e</w:t>
        </w:r>
        <w:r w:rsidRPr="00F63E2D">
          <w:rPr>
            <w:spacing w:val="4"/>
            <w:sz w:val="22"/>
            <w:szCs w:val="22"/>
          </w:rPr>
          <w:t xml:space="preserve"> </w:t>
        </w:r>
        <w:r w:rsidRPr="00F63E2D">
          <w:rPr>
            <w:sz w:val="22"/>
            <w:szCs w:val="22"/>
          </w:rPr>
          <w:t>la</w:t>
        </w:r>
        <w:r w:rsidRPr="00F63E2D">
          <w:rPr>
            <w:spacing w:val="3"/>
            <w:sz w:val="22"/>
            <w:szCs w:val="22"/>
          </w:rPr>
          <w:t xml:space="preserve"> </w:t>
        </w:r>
        <w:r w:rsidRPr="00F63E2D">
          <w:rPr>
            <w:sz w:val="22"/>
            <w:szCs w:val="22"/>
          </w:rPr>
          <w:t>r</w:t>
        </w:r>
        <w:r w:rsidRPr="00F63E2D">
          <w:rPr>
            <w:spacing w:val="1"/>
            <w:sz w:val="22"/>
            <w:szCs w:val="22"/>
          </w:rPr>
          <w:t>e</w:t>
        </w:r>
        <w:r w:rsidRPr="00F63E2D">
          <w:rPr>
            <w:spacing w:val="-1"/>
            <w:sz w:val="22"/>
            <w:szCs w:val="22"/>
          </w:rPr>
          <w:t>a</w:t>
        </w:r>
        <w:r w:rsidRPr="00F63E2D">
          <w:rPr>
            <w:sz w:val="22"/>
            <w:szCs w:val="22"/>
          </w:rPr>
          <w:t>liz</w:t>
        </w:r>
        <w:r w:rsidRPr="00F63E2D">
          <w:rPr>
            <w:spacing w:val="-1"/>
            <w:sz w:val="22"/>
            <w:szCs w:val="22"/>
          </w:rPr>
          <w:t>zaz</w:t>
        </w:r>
        <w:r w:rsidRPr="00F63E2D">
          <w:rPr>
            <w:sz w:val="22"/>
            <w:szCs w:val="22"/>
          </w:rPr>
          <w:t>ione</w:t>
        </w:r>
        <w:r w:rsidRPr="00F63E2D">
          <w:rPr>
            <w:spacing w:val="4"/>
            <w:sz w:val="22"/>
            <w:szCs w:val="22"/>
          </w:rPr>
          <w:t xml:space="preserve"> </w:t>
        </w:r>
        <w:r w:rsidRPr="00F63E2D">
          <w:rPr>
            <w:sz w:val="22"/>
            <w:szCs w:val="22"/>
          </w:rPr>
          <w:t>dell’inter</w:t>
        </w:r>
        <w:r w:rsidRPr="00F63E2D">
          <w:rPr>
            <w:spacing w:val="1"/>
            <w:sz w:val="22"/>
            <w:szCs w:val="22"/>
          </w:rPr>
          <w:t>ve</w:t>
        </w:r>
        <w:r w:rsidRPr="00F63E2D">
          <w:rPr>
            <w:sz w:val="22"/>
            <w:szCs w:val="22"/>
          </w:rPr>
          <w:t>nto</w:t>
        </w:r>
        <w:r w:rsidRPr="00F63E2D">
          <w:rPr>
            <w:spacing w:val="2"/>
            <w:sz w:val="22"/>
            <w:szCs w:val="22"/>
          </w:rPr>
          <w:t xml:space="preserve"> </w:t>
        </w:r>
        <w:r w:rsidRPr="00F63E2D">
          <w:rPr>
            <w:sz w:val="22"/>
            <w:szCs w:val="22"/>
          </w:rPr>
          <w:t>c</w:t>
        </w:r>
        <w:r w:rsidRPr="00F63E2D">
          <w:rPr>
            <w:spacing w:val="-1"/>
            <w:sz w:val="22"/>
            <w:szCs w:val="22"/>
          </w:rPr>
          <w:t>o</w:t>
        </w:r>
        <w:r w:rsidRPr="00F63E2D">
          <w:rPr>
            <w:sz w:val="22"/>
            <w:szCs w:val="22"/>
          </w:rPr>
          <w:t>n</w:t>
        </w:r>
        <w:r w:rsidRPr="00F63E2D">
          <w:rPr>
            <w:spacing w:val="4"/>
            <w:sz w:val="22"/>
            <w:szCs w:val="22"/>
          </w:rPr>
          <w:t xml:space="preserve"> </w:t>
        </w:r>
        <w:r w:rsidRPr="00F63E2D">
          <w:rPr>
            <w:sz w:val="22"/>
            <w:szCs w:val="22"/>
          </w:rPr>
          <w:t>pie</w:t>
        </w:r>
        <w:r w:rsidRPr="00F63E2D">
          <w:rPr>
            <w:spacing w:val="1"/>
            <w:sz w:val="22"/>
            <w:szCs w:val="22"/>
          </w:rPr>
          <w:t>n</w:t>
        </w:r>
        <w:r w:rsidRPr="00F63E2D">
          <w:rPr>
            <w:sz w:val="22"/>
            <w:szCs w:val="22"/>
          </w:rPr>
          <w:t>a f</w:t>
        </w:r>
        <w:r w:rsidRPr="00F63E2D">
          <w:rPr>
            <w:spacing w:val="1"/>
            <w:sz w:val="22"/>
            <w:szCs w:val="22"/>
          </w:rPr>
          <w:t>u</w:t>
        </w:r>
        <w:r w:rsidRPr="00F63E2D">
          <w:rPr>
            <w:sz w:val="22"/>
            <w:szCs w:val="22"/>
          </w:rPr>
          <w:t>nzi</w:t>
        </w:r>
        <w:r w:rsidRPr="00F63E2D">
          <w:rPr>
            <w:spacing w:val="-1"/>
            <w:sz w:val="22"/>
            <w:szCs w:val="22"/>
          </w:rPr>
          <w:t>o</w:t>
        </w:r>
        <w:r w:rsidRPr="00F63E2D">
          <w:rPr>
            <w:sz w:val="22"/>
            <w:szCs w:val="22"/>
          </w:rPr>
          <w:t>n</w:t>
        </w:r>
        <w:r w:rsidRPr="00F63E2D">
          <w:rPr>
            <w:spacing w:val="-1"/>
            <w:sz w:val="22"/>
            <w:szCs w:val="22"/>
          </w:rPr>
          <w:t>a</w:t>
        </w:r>
        <w:r w:rsidRPr="00F63E2D">
          <w:rPr>
            <w:sz w:val="22"/>
            <w:szCs w:val="22"/>
          </w:rPr>
          <w:t>lità n</w:t>
        </w:r>
        <w:r w:rsidRPr="00F63E2D">
          <w:rPr>
            <w:spacing w:val="1"/>
            <w:sz w:val="22"/>
            <w:szCs w:val="22"/>
          </w:rPr>
          <w:t>e</w:t>
        </w:r>
        <w:r w:rsidRPr="00F63E2D">
          <w:rPr>
            <w:sz w:val="22"/>
            <w:szCs w:val="22"/>
          </w:rPr>
          <w:t>l</w:t>
        </w:r>
        <w:r w:rsidRPr="00F63E2D">
          <w:rPr>
            <w:spacing w:val="2"/>
            <w:sz w:val="22"/>
            <w:szCs w:val="22"/>
          </w:rPr>
          <w:t xml:space="preserve"> </w:t>
        </w:r>
        <w:r w:rsidRPr="00F63E2D">
          <w:rPr>
            <w:sz w:val="22"/>
            <w:szCs w:val="22"/>
          </w:rPr>
          <w:t>ri</w:t>
        </w:r>
        <w:r w:rsidRPr="00F63E2D">
          <w:rPr>
            <w:spacing w:val="1"/>
            <w:sz w:val="22"/>
            <w:szCs w:val="22"/>
          </w:rPr>
          <w:t>s</w:t>
        </w:r>
        <w:r w:rsidRPr="00F63E2D">
          <w:rPr>
            <w:sz w:val="22"/>
            <w:szCs w:val="22"/>
          </w:rPr>
          <w:t>pe</w:t>
        </w:r>
        <w:r w:rsidRPr="00F63E2D">
          <w:rPr>
            <w:spacing w:val="-1"/>
            <w:sz w:val="22"/>
            <w:szCs w:val="22"/>
          </w:rPr>
          <w:t>tt</w:t>
        </w:r>
        <w:r w:rsidRPr="00F63E2D">
          <w:rPr>
            <w:sz w:val="22"/>
            <w:szCs w:val="22"/>
          </w:rPr>
          <w:t>o del</w:t>
        </w:r>
        <w:r w:rsidRPr="00F63E2D">
          <w:rPr>
            <w:spacing w:val="1"/>
            <w:sz w:val="22"/>
            <w:szCs w:val="22"/>
          </w:rPr>
          <w:t>l</w:t>
        </w:r>
        <w:r w:rsidRPr="00F63E2D">
          <w:rPr>
            <w:sz w:val="22"/>
            <w:szCs w:val="22"/>
          </w:rPr>
          <w:t>e</w:t>
        </w:r>
        <w:r w:rsidRPr="00F63E2D">
          <w:rPr>
            <w:spacing w:val="4"/>
            <w:sz w:val="22"/>
            <w:szCs w:val="22"/>
          </w:rPr>
          <w:t xml:space="preserve"> </w:t>
        </w:r>
        <w:r w:rsidRPr="00F63E2D">
          <w:rPr>
            <w:sz w:val="22"/>
            <w:szCs w:val="22"/>
          </w:rPr>
          <w:t>norm</w:t>
        </w:r>
        <w:r w:rsidRPr="00F63E2D">
          <w:rPr>
            <w:spacing w:val="-1"/>
            <w:sz w:val="22"/>
            <w:szCs w:val="22"/>
          </w:rPr>
          <w:t>at</w:t>
        </w:r>
        <w:r w:rsidRPr="00F63E2D">
          <w:rPr>
            <w:sz w:val="22"/>
            <w:szCs w:val="22"/>
          </w:rPr>
          <w:t>i</w:t>
        </w:r>
        <w:r w:rsidRPr="00F63E2D">
          <w:rPr>
            <w:spacing w:val="1"/>
            <w:sz w:val="22"/>
            <w:szCs w:val="22"/>
          </w:rPr>
          <w:t>v</w:t>
        </w:r>
        <w:r w:rsidRPr="00F63E2D">
          <w:rPr>
            <w:sz w:val="22"/>
            <w:szCs w:val="22"/>
          </w:rPr>
          <w:t>e</w:t>
        </w:r>
        <w:r w:rsidRPr="00F63E2D">
          <w:rPr>
            <w:spacing w:val="4"/>
            <w:sz w:val="22"/>
            <w:szCs w:val="22"/>
          </w:rPr>
          <w:t xml:space="preserve"> </w:t>
        </w:r>
        <w:r w:rsidRPr="00F63E2D">
          <w:rPr>
            <w:sz w:val="22"/>
            <w:szCs w:val="22"/>
          </w:rPr>
          <w:t>v</w:t>
        </w:r>
        <w:r w:rsidRPr="00F63E2D">
          <w:rPr>
            <w:spacing w:val="1"/>
            <w:sz w:val="22"/>
            <w:szCs w:val="22"/>
          </w:rPr>
          <w:t>i</w:t>
        </w:r>
        <w:r w:rsidRPr="00F63E2D">
          <w:rPr>
            <w:sz w:val="22"/>
            <w:szCs w:val="22"/>
          </w:rPr>
          <w:t>genti;</w:t>
        </w:r>
      </w:ins>
    </w:p>
    <w:p w:rsidR="00441028" w:rsidRPr="00F63E2D" w:rsidRDefault="00441028" w:rsidP="00BB7A62">
      <w:pPr>
        <w:widowControl w:val="0"/>
        <w:numPr>
          <w:ilvl w:val="0"/>
          <w:numId w:val="19"/>
        </w:numPr>
        <w:tabs>
          <w:tab w:val="left" w:pos="426"/>
        </w:tabs>
        <w:spacing w:after="120" w:line="360" w:lineRule="auto"/>
        <w:ind w:left="357" w:hanging="357"/>
        <w:jc w:val="both"/>
        <w:rPr>
          <w:color w:val="000000"/>
          <w:sz w:val="22"/>
          <w:szCs w:val="22"/>
        </w:rPr>
      </w:pPr>
      <w:r w:rsidRPr="00F63E2D">
        <w:rPr>
          <w:color w:val="000000"/>
          <w:sz w:val="22"/>
          <w:szCs w:val="22"/>
        </w:rPr>
        <w:t>ai sensi e per gli effetti dell’art.76 del D.P.R. n.</w:t>
      </w:r>
      <w:ins w:id="1" w:author="Cosimelli, Federica (IT - Roma)" w:date="2014-12-02T20:07:00Z">
        <w:r w:rsidR="00154BE6" w:rsidRPr="00F63E2D">
          <w:rPr>
            <w:color w:val="000000"/>
            <w:sz w:val="22"/>
            <w:szCs w:val="22"/>
          </w:rPr>
          <w:t xml:space="preserve"> </w:t>
        </w:r>
      </w:ins>
      <w:r w:rsidRPr="00F63E2D">
        <w:rPr>
          <w:color w:val="000000"/>
          <w:sz w:val="22"/>
          <w:szCs w:val="22"/>
        </w:rPr>
        <w:t xml:space="preserve">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441028" w:rsidRPr="00F63E2D" w:rsidRDefault="00441028" w:rsidP="00DC0431">
      <w:pPr>
        <w:widowControl w:val="0"/>
        <w:numPr>
          <w:ilvl w:val="0"/>
          <w:numId w:val="19"/>
        </w:numPr>
        <w:tabs>
          <w:tab w:val="left" w:pos="426"/>
        </w:tabs>
        <w:spacing w:line="360" w:lineRule="auto"/>
        <w:jc w:val="both"/>
        <w:rPr>
          <w:color w:val="000000"/>
          <w:sz w:val="22"/>
          <w:szCs w:val="22"/>
        </w:rPr>
      </w:pPr>
      <w:r w:rsidRPr="00F63E2D">
        <w:rPr>
          <w:color w:val="000000"/>
          <w:sz w:val="22"/>
          <w:szCs w:val="22"/>
        </w:rPr>
        <w:t xml:space="preserve">ai fini della partecipazione alla presente gara </w:t>
      </w:r>
    </w:p>
    <w:p w:rsidR="00441028" w:rsidRPr="00F63E2D" w:rsidRDefault="00441028" w:rsidP="00781752">
      <w:pPr>
        <w:autoSpaceDE w:val="0"/>
        <w:autoSpaceDN w:val="0"/>
        <w:adjustRightInd w:val="0"/>
        <w:spacing w:line="320" w:lineRule="exact"/>
        <w:jc w:val="both"/>
        <w:rPr>
          <w:color w:val="000000"/>
          <w:sz w:val="22"/>
          <w:szCs w:val="22"/>
        </w:rPr>
      </w:pPr>
    </w:p>
    <w:p w:rsidR="00441028" w:rsidRPr="00F63E2D" w:rsidRDefault="00441028" w:rsidP="00DC0431">
      <w:pPr>
        <w:spacing w:before="120" w:after="120"/>
        <w:jc w:val="center"/>
        <w:outlineLvl w:val="0"/>
        <w:rPr>
          <w:b/>
          <w:sz w:val="22"/>
          <w:szCs w:val="22"/>
        </w:rPr>
      </w:pPr>
      <w:r w:rsidRPr="00F63E2D">
        <w:rPr>
          <w:b/>
          <w:sz w:val="22"/>
          <w:szCs w:val="22"/>
        </w:rPr>
        <w:t>DICHIARA SOTTO LA PROPRIA RESPONSABILITÀ</w:t>
      </w:r>
    </w:p>
    <w:p w:rsidR="00441028" w:rsidRPr="00F63E2D" w:rsidRDefault="00441028" w:rsidP="00DC0431">
      <w:pPr>
        <w:spacing w:before="120" w:after="120"/>
        <w:jc w:val="center"/>
        <w:outlineLvl w:val="0"/>
        <w:rPr>
          <w:b/>
          <w:sz w:val="22"/>
          <w:szCs w:val="22"/>
        </w:rPr>
      </w:pPr>
    </w:p>
    <w:p w:rsidR="00441028" w:rsidRPr="00F63E2D" w:rsidRDefault="00441028" w:rsidP="004B1B80">
      <w:pPr>
        <w:widowControl w:val="0"/>
        <w:numPr>
          <w:ilvl w:val="0"/>
          <w:numId w:val="19"/>
        </w:numPr>
        <w:tabs>
          <w:tab w:val="left" w:pos="426"/>
        </w:tabs>
        <w:spacing w:line="360" w:lineRule="auto"/>
        <w:ind w:left="357" w:hanging="357"/>
        <w:jc w:val="both"/>
        <w:rPr>
          <w:sz w:val="22"/>
          <w:szCs w:val="22"/>
        </w:rPr>
      </w:pPr>
      <w:r w:rsidRPr="00F63E2D">
        <w:rPr>
          <w:sz w:val="22"/>
          <w:szCs w:val="22"/>
        </w:rPr>
        <w:t>di aver preso conoscenza di tutte le circostanze generali e particolari che possono influire sullo svolgimento della prestazione e sulla determinazione dell’offerta;</w:t>
      </w:r>
    </w:p>
    <w:p w:rsidR="00441028" w:rsidRPr="00F63E2D" w:rsidRDefault="00441028" w:rsidP="004B1B80">
      <w:pPr>
        <w:widowControl w:val="0"/>
        <w:numPr>
          <w:ilvl w:val="0"/>
          <w:numId w:val="19"/>
        </w:numPr>
        <w:tabs>
          <w:tab w:val="left" w:pos="426"/>
        </w:tabs>
        <w:spacing w:line="360" w:lineRule="auto"/>
        <w:ind w:left="357" w:hanging="357"/>
        <w:jc w:val="both"/>
        <w:rPr>
          <w:sz w:val="22"/>
          <w:szCs w:val="22"/>
        </w:rPr>
      </w:pPr>
      <w:r w:rsidRPr="00F63E2D">
        <w:rPr>
          <w:sz w:val="22"/>
          <w:szCs w:val="22"/>
        </w:rPr>
        <w:t>l’impegno a fornire le prestazioni oggetto di appalto nel rispetto delle leggi e regolamenti vigenti o che saranno emanati in corso di esecuzione del servizio;</w:t>
      </w:r>
    </w:p>
    <w:p w:rsidR="00441028" w:rsidRPr="00F63E2D" w:rsidRDefault="00441028" w:rsidP="004B1B80">
      <w:pPr>
        <w:widowControl w:val="0"/>
        <w:numPr>
          <w:ilvl w:val="0"/>
          <w:numId w:val="19"/>
        </w:numPr>
        <w:tabs>
          <w:tab w:val="left" w:pos="426"/>
        </w:tabs>
        <w:spacing w:line="360" w:lineRule="auto"/>
        <w:ind w:left="357" w:hanging="357"/>
        <w:jc w:val="both"/>
        <w:rPr>
          <w:sz w:val="22"/>
          <w:szCs w:val="22"/>
        </w:rPr>
      </w:pPr>
      <w:r w:rsidRPr="00F63E2D">
        <w:rPr>
          <w:sz w:val="22"/>
          <w:szCs w:val="22"/>
        </w:rPr>
        <w:t xml:space="preserve">l’impegno a eseguire il servizio oggetto della gara d’appalto nei termini e con le modalità previsti </w:t>
      </w:r>
      <w:r w:rsidR="00F63E2D">
        <w:rPr>
          <w:sz w:val="22"/>
          <w:szCs w:val="22"/>
        </w:rPr>
        <w:t>nel “</w:t>
      </w:r>
      <w:r w:rsidR="00F63E2D" w:rsidRPr="00F63E2D">
        <w:rPr>
          <w:b/>
          <w:i/>
          <w:sz w:val="22"/>
          <w:szCs w:val="22"/>
        </w:rPr>
        <w:t xml:space="preserve">Capitolato </w:t>
      </w:r>
      <w:r w:rsidR="0056441C">
        <w:rPr>
          <w:b/>
          <w:i/>
          <w:sz w:val="22"/>
          <w:szCs w:val="22"/>
        </w:rPr>
        <w:t>d’oneri</w:t>
      </w:r>
      <w:r w:rsidR="00F63E2D">
        <w:rPr>
          <w:i/>
          <w:sz w:val="22"/>
          <w:szCs w:val="22"/>
        </w:rPr>
        <w:t>”</w:t>
      </w:r>
      <w:r w:rsidR="00F63E2D">
        <w:rPr>
          <w:sz w:val="22"/>
          <w:szCs w:val="22"/>
        </w:rPr>
        <w:t xml:space="preserve"> e </w:t>
      </w:r>
      <w:r w:rsidRPr="00F63E2D">
        <w:rPr>
          <w:sz w:val="22"/>
          <w:szCs w:val="22"/>
        </w:rPr>
        <w:t xml:space="preserve">nello </w:t>
      </w:r>
      <w:r w:rsidRPr="00F63E2D">
        <w:rPr>
          <w:i/>
          <w:sz w:val="22"/>
          <w:szCs w:val="22"/>
        </w:rPr>
        <w:t>“</w:t>
      </w:r>
      <w:r w:rsidRPr="00F63E2D">
        <w:rPr>
          <w:b/>
          <w:i/>
          <w:sz w:val="22"/>
          <w:szCs w:val="22"/>
        </w:rPr>
        <w:t>Schema di contratto</w:t>
      </w:r>
      <w:r w:rsidRPr="00F63E2D">
        <w:rPr>
          <w:i/>
          <w:sz w:val="22"/>
          <w:szCs w:val="22"/>
        </w:rPr>
        <w:t>”</w:t>
      </w:r>
      <w:r w:rsidRPr="00F63E2D">
        <w:rPr>
          <w:sz w:val="22"/>
          <w:szCs w:val="22"/>
        </w:rPr>
        <w:t>;</w:t>
      </w:r>
    </w:p>
    <w:p w:rsidR="00441028" w:rsidRPr="00F63E2D" w:rsidRDefault="00441028" w:rsidP="004B1B80">
      <w:pPr>
        <w:widowControl w:val="0"/>
        <w:numPr>
          <w:ilvl w:val="0"/>
          <w:numId w:val="19"/>
        </w:numPr>
        <w:tabs>
          <w:tab w:val="left" w:pos="426"/>
        </w:tabs>
        <w:spacing w:line="360" w:lineRule="auto"/>
        <w:ind w:left="357" w:hanging="357"/>
        <w:jc w:val="both"/>
        <w:rPr>
          <w:sz w:val="22"/>
          <w:szCs w:val="22"/>
        </w:rPr>
      </w:pPr>
      <w:r w:rsidRPr="00F63E2D">
        <w:rPr>
          <w:sz w:val="22"/>
          <w:szCs w:val="22"/>
        </w:rPr>
        <w:t xml:space="preserve">l’accettazione incondizionata di tutte le disposizioni contenute </w:t>
      </w:r>
      <w:r w:rsidR="00F63E2D">
        <w:rPr>
          <w:sz w:val="22"/>
          <w:szCs w:val="22"/>
        </w:rPr>
        <w:t>nel “</w:t>
      </w:r>
      <w:r w:rsidR="00F63E2D" w:rsidRPr="00F63E2D">
        <w:rPr>
          <w:b/>
          <w:i/>
          <w:sz w:val="22"/>
          <w:szCs w:val="22"/>
        </w:rPr>
        <w:t xml:space="preserve">Capitolato </w:t>
      </w:r>
      <w:r w:rsidR="0056441C">
        <w:rPr>
          <w:b/>
          <w:i/>
          <w:sz w:val="22"/>
          <w:szCs w:val="22"/>
        </w:rPr>
        <w:t>d’oneri</w:t>
      </w:r>
      <w:r w:rsidR="00F63E2D">
        <w:rPr>
          <w:i/>
          <w:sz w:val="22"/>
          <w:szCs w:val="22"/>
        </w:rPr>
        <w:t>”</w:t>
      </w:r>
      <w:r w:rsidR="00F63E2D">
        <w:rPr>
          <w:sz w:val="22"/>
          <w:szCs w:val="22"/>
        </w:rPr>
        <w:t xml:space="preserve"> e </w:t>
      </w:r>
      <w:r w:rsidR="00F63E2D" w:rsidRPr="00F63E2D">
        <w:rPr>
          <w:sz w:val="22"/>
          <w:szCs w:val="22"/>
        </w:rPr>
        <w:t xml:space="preserve">nello </w:t>
      </w:r>
      <w:r w:rsidR="00F63E2D" w:rsidRPr="00F63E2D">
        <w:rPr>
          <w:i/>
          <w:sz w:val="22"/>
          <w:szCs w:val="22"/>
        </w:rPr>
        <w:t>“</w:t>
      </w:r>
      <w:r w:rsidR="00F63E2D" w:rsidRPr="00F63E2D">
        <w:rPr>
          <w:b/>
          <w:i/>
          <w:sz w:val="22"/>
          <w:szCs w:val="22"/>
        </w:rPr>
        <w:t>Schema di contratto</w:t>
      </w:r>
      <w:r w:rsidR="00F63E2D" w:rsidRPr="00F63E2D">
        <w:rPr>
          <w:i/>
          <w:sz w:val="22"/>
          <w:szCs w:val="22"/>
        </w:rPr>
        <w:t>”</w:t>
      </w:r>
      <w:r w:rsidRPr="00F63E2D">
        <w:rPr>
          <w:sz w:val="22"/>
          <w:szCs w:val="22"/>
        </w:rPr>
        <w:t xml:space="preserve"> inerente i servizi oggetto di appalto, </w:t>
      </w:r>
      <w:ins w:id="2" w:author="Cosimelli, Federica (IT - Roma)" w:date="2014-12-02T20:07:00Z">
        <w:r w:rsidR="00154BE6" w:rsidRPr="00F63E2D">
          <w:rPr>
            <w:sz w:val="22"/>
            <w:szCs w:val="22"/>
          </w:rPr>
          <w:t xml:space="preserve">nonché </w:t>
        </w:r>
      </w:ins>
      <w:r w:rsidRPr="00F63E2D">
        <w:rPr>
          <w:sz w:val="22"/>
          <w:szCs w:val="22"/>
        </w:rPr>
        <w:t>di tutte le disposizioni contenute n</w:t>
      </w:r>
      <w:del w:id="3" w:author="Cosimelli, Federica (IT - Roma)" w:date="2014-12-02T20:07:00Z">
        <w:r w:rsidRPr="00F63E2D" w:rsidDel="00154BE6">
          <w:rPr>
            <w:sz w:val="22"/>
            <w:szCs w:val="22"/>
          </w:rPr>
          <w:delText xml:space="preserve">el bando di gara e nel documento complementare </w:delText>
        </w:r>
        <w:r w:rsidRPr="00F63E2D" w:rsidDel="00154BE6">
          <w:rPr>
            <w:i/>
            <w:sz w:val="22"/>
            <w:szCs w:val="22"/>
          </w:rPr>
          <w:delText>“Disciplinare di gara”</w:delText>
        </w:r>
      </w:del>
      <w:ins w:id="4" w:author="Cosimelli, Federica (IT - Roma)" w:date="2014-12-02T20:07:00Z">
        <w:r w:rsidR="00154BE6" w:rsidRPr="00F63E2D">
          <w:rPr>
            <w:sz w:val="22"/>
            <w:szCs w:val="22"/>
          </w:rPr>
          <w:t>ella documentazione di gara</w:t>
        </w:r>
      </w:ins>
      <w:r w:rsidRPr="00F63E2D">
        <w:rPr>
          <w:i/>
          <w:sz w:val="22"/>
          <w:szCs w:val="22"/>
        </w:rPr>
        <w:t>,</w:t>
      </w:r>
      <w:r w:rsidRPr="00F63E2D">
        <w:rPr>
          <w:sz w:val="22"/>
          <w:szCs w:val="22"/>
        </w:rPr>
        <w:t xml:space="preserve"> senza riserve o eccezioni alcune;</w:t>
      </w:r>
    </w:p>
    <w:p w:rsidR="00441028" w:rsidRPr="00F63E2D" w:rsidRDefault="00441028" w:rsidP="004B1B80">
      <w:pPr>
        <w:pStyle w:val="Testonormale"/>
        <w:numPr>
          <w:ilvl w:val="0"/>
          <w:numId w:val="19"/>
        </w:numPr>
        <w:spacing w:before="0" w:line="360" w:lineRule="auto"/>
        <w:ind w:left="357" w:hanging="357"/>
        <w:jc w:val="both"/>
        <w:rPr>
          <w:rFonts w:ascii="Times New Roman" w:hAnsi="Times New Roman"/>
          <w:sz w:val="22"/>
          <w:szCs w:val="22"/>
        </w:rPr>
      </w:pPr>
      <w:r w:rsidRPr="00F63E2D">
        <w:rPr>
          <w:rFonts w:ascii="Times New Roman" w:hAnsi="Times New Roman"/>
          <w:sz w:val="22"/>
          <w:szCs w:val="22"/>
        </w:rPr>
        <w:lastRenderedPageBreak/>
        <w:t xml:space="preserve">di essere consapevole che </w:t>
      </w:r>
      <w:del w:id="5" w:author="Cosimelli, Federica (IT - Roma)" w:date="2014-12-02T20:08:00Z">
        <w:r w:rsidRPr="00F63E2D" w:rsidDel="00154BE6">
          <w:rPr>
            <w:rFonts w:ascii="Times New Roman" w:hAnsi="Times New Roman"/>
            <w:sz w:val="22"/>
            <w:szCs w:val="22"/>
          </w:rPr>
          <w:delText>la Stazione</w:delText>
        </w:r>
      </w:del>
      <w:ins w:id="6" w:author="Cosimelli, Federica (IT - Roma)" w:date="2014-12-02T20:08:00Z">
        <w:r w:rsidR="00154BE6" w:rsidRPr="00F63E2D">
          <w:rPr>
            <w:rFonts w:ascii="Times New Roman" w:hAnsi="Times New Roman"/>
            <w:sz w:val="22"/>
            <w:szCs w:val="22"/>
          </w:rPr>
          <w:t>l’Ente</w:t>
        </w:r>
      </w:ins>
      <w:r w:rsidRPr="00F63E2D">
        <w:rPr>
          <w:rFonts w:ascii="Times New Roman" w:hAnsi="Times New Roman"/>
          <w:sz w:val="22"/>
          <w:szCs w:val="22"/>
        </w:rPr>
        <w:t xml:space="preserve"> Appaltante, si riserva la facoltà di annullare e/o revocare il bando di gara, ovvero l’aggiudicazione, laddove intervenuta, e/o non stipulare il contratto in caso di mancato conseguimento della </w:t>
      </w:r>
      <w:commentRangeStart w:id="7"/>
      <w:r w:rsidRPr="00F63E2D">
        <w:rPr>
          <w:rFonts w:ascii="Times New Roman" w:hAnsi="Times New Roman"/>
          <w:sz w:val="22"/>
          <w:szCs w:val="22"/>
        </w:rPr>
        <w:t>quota di finanziamento statale dell’intervento di</w:t>
      </w:r>
      <w:del w:id="8" w:author="r.manno" w:date="2015-01-13T10:41:00Z">
        <w:r w:rsidRPr="00F63E2D" w:rsidDel="0004742C">
          <w:rPr>
            <w:rFonts w:ascii="Times New Roman" w:hAnsi="Times New Roman"/>
            <w:sz w:val="22"/>
            <w:szCs w:val="22"/>
          </w:rPr>
          <w:delText xml:space="preserve"> </w:delText>
        </w:r>
      </w:del>
      <w:ins w:id="9" w:author="r.manno" w:date="2015-01-13T10:40:00Z">
        <w:r w:rsidR="0004742C" w:rsidRPr="00F63E2D">
          <w:rPr>
            <w:i/>
            <w:sz w:val="22"/>
            <w:szCs w:val="22"/>
          </w:rPr>
          <w:t xml:space="preserve"> </w:t>
        </w:r>
        <w:r w:rsidR="006F72EF" w:rsidRPr="006F72EF">
          <w:rPr>
            <w:rFonts w:ascii="Times New Roman" w:hAnsi="Times New Roman"/>
            <w:sz w:val="22"/>
            <w:szCs w:val="22"/>
            <w:rPrChange w:id="10" w:author="r.manno" w:date="2015-01-13T10:41:00Z">
              <w:rPr>
                <w:i/>
              </w:rPr>
            </w:rPrChange>
          </w:rPr>
          <w:t>“</w:t>
        </w:r>
      </w:ins>
      <w:r w:rsidR="004B1B80" w:rsidRPr="004B1B80">
        <w:rPr>
          <w:rFonts w:ascii="Times New Roman" w:hAnsi="Times New Roman"/>
          <w:i/>
          <w:sz w:val="22"/>
          <w:szCs w:val="22"/>
        </w:rPr>
        <w:t xml:space="preserve">L. 65/2012. Messa in sicurezza delle piste nel comprensorio sciistico del Comune di </w:t>
      </w:r>
      <w:proofErr w:type="spellStart"/>
      <w:r w:rsidR="004B1B80" w:rsidRPr="004B1B80">
        <w:rPr>
          <w:rFonts w:ascii="Times New Roman" w:hAnsi="Times New Roman"/>
          <w:i/>
          <w:sz w:val="22"/>
          <w:szCs w:val="22"/>
        </w:rPr>
        <w:t>Chiomonte</w:t>
      </w:r>
      <w:proofErr w:type="spellEnd"/>
      <w:r w:rsidR="00F63E2D" w:rsidRPr="004B1B80">
        <w:rPr>
          <w:rFonts w:ascii="Times New Roman" w:hAnsi="Times New Roman"/>
          <w:sz w:val="22"/>
          <w:szCs w:val="22"/>
        </w:rPr>
        <w:t>”</w:t>
      </w:r>
      <w:r w:rsidRPr="004B1B80">
        <w:rPr>
          <w:rFonts w:ascii="Times New Roman" w:hAnsi="Times New Roman"/>
          <w:sz w:val="22"/>
          <w:szCs w:val="22"/>
        </w:rPr>
        <w:t>;</w:t>
      </w:r>
      <w:commentRangeEnd w:id="7"/>
      <w:r w:rsidRPr="004B1B80">
        <w:rPr>
          <w:rFonts w:ascii="Times New Roman" w:hAnsi="Times New Roman"/>
          <w:sz w:val="22"/>
          <w:szCs w:val="22"/>
        </w:rPr>
        <w:commentReference w:id="7"/>
      </w:r>
    </w:p>
    <w:p w:rsidR="00441028" w:rsidRPr="00F63E2D" w:rsidRDefault="00441028" w:rsidP="004B1B80">
      <w:pPr>
        <w:widowControl w:val="0"/>
        <w:numPr>
          <w:ilvl w:val="0"/>
          <w:numId w:val="19"/>
        </w:numPr>
        <w:tabs>
          <w:tab w:val="left" w:pos="426"/>
        </w:tabs>
        <w:spacing w:line="360" w:lineRule="auto"/>
        <w:ind w:left="357" w:hanging="357"/>
        <w:jc w:val="both"/>
        <w:rPr>
          <w:sz w:val="22"/>
          <w:szCs w:val="22"/>
        </w:rPr>
      </w:pPr>
      <w:r w:rsidRPr="00F63E2D">
        <w:rPr>
          <w:sz w:val="22"/>
          <w:szCs w:val="22"/>
        </w:rPr>
        <w:t>di ottemperare agli obblighi in materia di tutela della sicurezza del personale sul posto di lavoro e che, in caso di aggiudicazione, saranno nel corso dello svolgimento delle prestazioni oggetto di appalto ottemperati gli obblighi derivanti dalle disposizioni in materia di tutela della sicurezza del personale sul lavoro, delle condizioni di lavoro e di previdenza e di assistenza vigenti;</w:t>
      </w:r>
    </w:p>
    <w:p w:rsidR="00441028" w:rsidRPr="00F63E2D" w:rsidRDefault="00441028" w:rsidP="004B1B80">
      <w:pPr>
        <w:widowControl w:val="0"/>
        <w:numPr>
          <w:ilvl w:val="0"/>
          <w:numId w:val="19"/>
        </w:numPr>
        <w:tabs>
          <w:tab w:val="left" w:pos="426"/>
        </w:tabs>
        <w:spacing w:line="360" w:lineRule="auto"/>
        <w:ind w:left="357" w:hanging="357"/>
        <w:jc w:val="both"/>
        <w:rPr>
          <w:bCs/>
          <w:sz w:val="22"/>
          <w:szCs w:val="22"/>
        </w:rPr>
      </w:pPr>
      <w:r w:rsidRPr="00F63E2D">
        <w:rPr>
          <w:sz w:val="22"/>
          <w:szCs w:val="22"/>
        </w:rPr>
        <w:t>l’accettazione, in caso di aggiudicazione dell’appalto, avendone tenuto debitamente conto nella formulazione dell’offerta economica, a rendersi dis</w:t>
      </w:r>
      <w:bookmarkStart w:id="11" w:name="_GoBack"/>
      <w:bookmarkEnd w:id="11"/>
      <w:r w:rsidRPr="00F63E2D">
        <w:rPr>
          <w:sz w:val="22"/>
          <w:szCs w:val="22"/>
        </w:rPr>
        <w:t>ponibile a partecipare a riunioni periodiche che l</w:t>
      </w:r>
      <w:del w:id="12" w:author="Cosimelli, Federica (IT - Roma)" w:date="2014-12-02T20:08:00Z">
        <w:r w:rsidRPr="00F63E2D" w:rsidDel="00154BE6">
          <w:rPr>
            <w:sz w:val="22"/>
            <w:szCs w:val="22"/>
          </w:rPr>
          <w:delText>a Stazione</w:delText>
        </w:r>
      </w:del>
      <w:ins w:id="13" w:author="Cosimelli, Federica (IT - Roma)" w:date="2014-12-02T20:08:00Z">
        <w:r w:rsidR="00154BE6" w:rsidRPr="00F63E2D">
          <w:rPr>
            <w:sz w:val="22"/>
            <w:szCs w:val="22"/>
          </w:rPr>
          <w:t>’Ente</w:t>
        </w:r>
      </w:ins>
      <w:r w:rsidRPr="00F63E2D">
        <w:rPr>
          <w:sz w:val="22"/>
          <w:szCs w:val="22"/>
        </w:rPr>
        <w:t xml:space="preserve"> Appaltante convocherà, con cadenza almeno settimanale e, comunque, ogni qualvolta ne riscontri la necessità, anche infrasettimanale, al fine di verificare l’evoluzione delle prestazioni oggetto di </w:t>
      </w:r>
      <w:r w:rsidRPr="00F63E2D">
        <w:rPr>
          <w:bCs/>
          <w:sz w:val="22"/>
          <w:szCs w:val="22"/>
        </w:rPr>
        <w:t>contratto in funzione delle esigenze di attuazione dell’intervento.</w:t>
      </w:r>
    </w:p>
    <w:p w:rsidR="00441028" w:rsidRPr="00F63E2D" w:rsidRDefault="00441028" w:rsidP="00781752">
      <w:pPr>
        <w:autoSpaceDE w:val="0"/>
        <w:autoSpaceDN w:val="0"/>
        <w:adjustRightInd w:val="0"/>
        <w:spacing w:line="320" w:lineRule="exact"/>
        <w:jc w:val="both"/>
        <w:rPr>
          <w:color w:val="000000"/>
          <w:sz w:val="22"/>
          <w:szCs w:val="22"/>
        </w:rPr>
      </w:pPr>
    </w:p>
    <w:p w:rsidR="00441028" w:rsidRPr="00F63E2D" w:rsidRDefault="00441028" w:rsidP="00634ED8">
      <w:pPr>
        <w:autoSpaceDE w:val="0"/>
        <w:autoSpaceDN w:val="0"/>
        <w:adjustRightInd w:val="0"/>
        <w:spacing w:line="320" w:lineRule="exact"/>
        <w:jc w:val="both"/>
        <w:rPr>
          <w:color w:val="000000"/>
          <w:sz w:val="22"/>
          <w:szCs w:val="22"/>
        </w:rPr>
      </w:pPr>
      <w:r w:rsidRPr="00F63E2D">
        <w:rPr>
          <w:color w:val="000000"/>
          <w:sz w:val="22"/>
          <w:szCs w:val="22"/>
        </w:rPr>
        <w:t xml:space="preserve">Luogo e data </w:t>
      </w:r>
    </w:p>
    <w:p w:rsidR="00441028" w:rsidRPr="00F63E2D" w:rsidRDefault="00441028" w:rsidP="00634ED8">
      <w:pPr>
        <w:autoSpaceDE w:val="0"/>
        <w:autoSpaceDN w:val="0"/>
        <w:adjustRightInd w:val="0"/>
        <w:spacing w:line="320" w:lineRule="exact"/>
        <w:jc w:val="both"/>
        <w:rPr>
          <w:color w:val="000000"/>
          <w:sz w:val="22"/>
          <w:szCs w:val="22"/>
        </w:rPr>
      </w:pPr>
      <w:r w:rsidRPr="00F63E2D">
        <w:rPr>
          <w:color w:val="000000"/>
          <w:sz w:val="22"/>
          <w:szCs w:val="22"/>
        </w:rPr>
        <w:t>_____________________</w:t>
      </w:r>
    </w:p>
    <w:p w:rsidR="00441028" w:rsidRPr="00F63E2D" w:rsidRDefault="00441028" w:rsidP="00634ED8">
      <w:pPr>
        <w:pStyle w:val="Corpodeltesto2"/>
        <w:widowControl w:val="0"/>
        <w:tabs>
          <w:tab w:val="left" w:pos="708"/>
        </w:tabs>
        <w:ind w:left="7655"/>
        <w:rPr>
          <w:sz w:val="22"/>
          <w:szCs w:val="22"/>
        </w:rPr>
      </w:pPr>
      <w:r w:rsidRPr="00F63E2D">
        <w:rPr>
          <w:sz w:val="22"/>
          <w:szCs w:val="22"/>
        </w:rPr>
        <w:t>FIRMA</w:t>
      </w:r>
      <w:r w:rsidR="00EE2D5D">
        <w:rPr>
          <w:sz w:val="22"/>
          <w:szCs w:val="22"/>
        </w:rPr>
        <w:t>/E</w:t>
      </w:r>
    </w:p>
    <w:p w:rsidR="00441028" w:rsidRDefault="00441028" w:rsidP="004D1769">
      <w:pPr>
        <w:pStyle w:val="Corpodeltesto2"/>
        <w:widowControl w:val="0"/>
        <w:tabs>
          <w:tab w:val="left" w:pos="708"/>
        </w:tabs>
        <w:ind w:left="6663"/>
        <w:rPr>
          <w:sz w:val="22"/>
          <w:szCs w:val="22"/>
        </w:rPr>
      </w:pPr>
      <w:r w:rsidRPr="00F63E2D">
        <w:rPr>
          <w:sz w:val="22"/>
          <w:szCs w:val="22"/>
        </w:rPr>
        <w:t>__________________________</w:t>
      </w:r>
    </w:p>
    <w:p w:rsidR="00EE2D5D" w:rsidRDefault="00EE2D5D" w:rsidP="00EE2D5D">
      <w:pPr>
        <w:pStyle w:val="Corpodeltesto2"/>
        <w:widowControl w:val="0"/>
        <w:tabs>
          <w:tab w:val="left" w:pos="708"/>
        </w:tabs>
        <w:ind w:left="6663"/>
        <w:rPr>
          <w:sz w:val="22"/>
          <w:szCs w:val="22"/>
        </w:rPr>
      </w:pPr>
      <w:r w:rsidRPr="00F63E2D">
        <w:rPr>
          <w:sz w:val="22"/>
          <w:szCs w:val="22"/>
        </w:rPr>
        <w:t>__________________________</w:t>
      </w:r>
    </w:p>
    <w:p w:rsidR="00EE2D5D" w:rsidRDefault="00EE2D5D" w:rsidP="00EE2D5D">
      <w:pPr>
        <w:pStyle w:val="Corpodeltesto2"/>
        <w:widowControl w:val="0"/>
        <w:tabs>
          <w:tab w:val="left" w:pos="708"/>
        </w:tabs>
        <w:ind w:left="6663"/>
        <w:rPr>
          <w:sz w:val="22"/>
          <w:szCs w:val="22"/>
        </w:rPr>
      </w:pPr>
      <w:r w:rsidRPr="00F63E2D">
        <w:rPr>
          <w:sz w:val="22"/>
          <w:szCs w:val="22"/>
        </w:rPr>
        <w:t>__________________________</w:t>
      </w:r>
    </w:p>
    <w:p w:rsidR="00EE2D5D" w:rsidRPr="00F63E2D" w:rsidRDefault="00EE2D5D" w:rsidP="004D1769">
      <w:pPr>
        <w:pStyle w:val="Corpodeltesto2"/>
        <w:widowControl w:val="0"/>
        <w:tabs>
          <w:tab w:val="left" w:pos="708"/>
        </w:tabs>
        <w:ind w:left="6663"/>
        <w:rPr>
          <w:sz w:val="22"/>
          <w:szCs w:val="22"/>
        </w:rPr>
      </w:pPr>
    </w:p>
    <w:p w:rsidR="00441028" w:rsidRPr="007B00E1" w:rsidRDefault="006F72EF" w:rsidP="007B00E1">
      <w:pPr>
        <w:autoSpaceDE w:val="0"/>
        <w:autoSpaceDN w:val="0"/>
        <w:adjustRightInd w:val="0"/>
        <w:spacing w:line="320" w:lineRule="exact"/>
        <w:jc w:val="center"/>
        <w:rPr>
          <w:b/>
          <w:sz w:val="22"/>
          <w:szCs w:val="22"/>
        </w:rPr>
      </w:pPr>
      <w:r>
        <w:rPr>
          <w:b/>
          <w:noProof/>
          <w:sz w:val="22"/>
          <w:szCs w:val="22"/>
        </w:rPr>
        <w:pict>
          <v:shapetype id="_x0000_t202" coordsize="21600,21600" o:spt="202" path="m,l,21600r21600,l21600,xe">
            <v:stroke joinstyle="miter"/>
            <v:path gradientshapeok="t" o:connecttype="rect"/>
          </v:shapetype>
          <v:shape id="_x0000_s1026" type="#_x0000_t202" style="position:absolute;left:0;text-align:left;margin-left:-6.75pt;margin-top:47.2pt;width:498.25pt;height:101.25pt;z-index:251658240">
            <v:textbox>
              <w:txbxContent>
                <w:p w:rsidR="008F0C07" w:rsidRPr="00955551" w:rsidRDefault="008F0C07" w:rsidP="008F0C07">
                  <w:pPr>
                    <w:rPr>
                      <w:rFonts w:ascii="Calibri" w:hAnsi="Calibri"/>
                      <w:i/>
                      <w:u w:val="single"/>
                    </w:rPr>
                  </w:pPr>
                  <w:r w:rsidRPr="00955551">
                    <w:rPr>
                      <w:rFonts w:ascii="Calibri" w:hAnsi="Calibri"/>
                      <w:i/>
                      <w:u w:val="single"/>
                    </w:rPr>
                    <w:t>NOTA BENE</w:t>
                  </w:r>
                </w:p>
                <w:p w:rsidR="008F0C07" w:rsidRPr="00955551" w:rsidRDefault="008F0C07" w:rsidP="008F0C07">
                  <w:pPr>
                    <w:rPr>
                      <w:rFonts w:ascii="Calibri" w:hAnsi="Calibri"/>
                      <w:i/>
                      <w:u w:val="single"/>
                    </w:rPr>
                  </w:pPr>
                </w:p>
                <w:p w:rsidR="008F0C07" w:rsidRPr="00955551" w:rsidRDefault="008F0C07" w:rsidP="008F0C07">
                  <w:pPr>
                    <w:pStyle w:val="Corpodeltesto2"/>
                    <w:widowControl w:val="0"/>
                    <w:tabs>
                      <w:tab w:val="left" w:pos="708"/>
                    </w:tabs>
                    <w:spacing w:after="0" w:line="360" w:lineRule="auto"/>
                    <w:jc w:val="both"/>
                    <w:rPr>
                      <w:i/>
                      <w:sz w:val="22"/>
                      <w:szCs w:val="22"/>
                    </w:rPr>
                  </w:pPr>
                  <w:r>
                    <w:rPr>
                      <w:i/>
                      <w:sz w:val="22"/>
                      <w:szCs w:val="22"/>
                    </w:rPr>
                    <w:t xml:space="preserve">La </w:t>
                  </w:r>
                  <w:r w:rsidRPr="00955551">
                    <w:rPr>
                      <w:i/>
                      <w:sz w:val="22"/>
                      <w:szCs w:val="22"/>
                    </w:rPr>
                    <w:t>dichiarazione dev</w:t>
                  </w:r>
                  <w:r>
                    <w:rPr>
                      <w:i/>
                      <w:sz w:val="22"/>
                      <w:szCs w:val="22"/>
                    </w:rPr>
                    <w:t>e</w:t>
                  </w:r>
                  <w:r w:rsidRPr="00955551">
                    <w:rPr>
                      <w:i/>
                      <w:sz w:val="22"/>
                      <w:szCs w:val="22"/>
                    </w:rPr>
                    <w:t xml:space="preserve"> essere corredate da fotocopia, non autenticata, di valido documento</w:t>
                  </w:r>
                  <w:r>
                    <w:rPr>
                      <w:i/>
                      <w:sz w:val="22"/>
                      <w:szCs w:val="22"/>
                    </w:rPr>
                    <w:t xml:space="preserve"> di identità de</w:t>
                  </w:r>
                  <w:ins w:id="14" w:author="Cosimelli, Federica (IT - Roma)" w:date="2014-12-02T19:00:00Z">
                    <w:r>
                      <w:rPr>
                        <w:i/>
                        <w:sz w:val="22"/>
                        <w:szCs w:val="22"/>
                      </w:rPr>
                      <w:t>l/i</w:t>
                    </w:r>
                  </w:ins>
                  <w:del w:id="15" w:author="Cosimelli, Federica (IT - Roma)" w:date="2014-12-02T19:00:00Z">
                    <w:r w:rsidDel="001366AA">
                      <w:rPr>
                        <w:i/>
                        <w:sz w:val="22"/>
                        <w:szCs w:val="22"/>
                      </w:rPr>
                      <w:delText>l</w:delText>
                    </w:r>
                  </w:del>
                  <w:r>
                    <w:rPr>
                      <w:i/>
                      <w:sz w:val="22"/>
                      <w:szCs w:val="22"/>
                    </w:rPr>
                    <w:t xml:space="preserve"> sottoscrittore</w:t>
                  </w:r>
                  <w:ins w:id="16" w:author="Cosimelli, Federica (IT - Roma)" w:date="2014-12-02T19:00:00Z">
                    <w:r>
                      <w:rPr>
                        <w:i/>
                        <w:sz w:val="22"/>
                        <w:szCs w:val="22"/>
                      </w:rPr>
                      <w:t>/i</w:t>
                    </w:r>
                  </w:ins>
                  <w:r>
                    <w:rPr>
                      <w:i/>
                      <w:sz w:val="22"/>
                      <w:szCs w:val="22"/>
                    </w:rPr>
                    <w:t xml:space="preserve">, </w:t>
                  </w:r>
                  <w:ins w:id="17" w:author="Lumaca, Roberta (IT - Roma)" w:date="2014-12-02T18:13:00Z">
                    <w:r>
                      <w:rPr>
                        <w:i/>
                        <w:sz w:val="22"/>
                        <w:szCs w:val="22"/>
                      </w:rPr>
                      <w:t>ai sensi del D.P.R. n. 445/2000.</w:t>
                    </w:r>
                  </w:ins>
                </w:p>
                <w:p w:rsidR="008F0C07" w:rsidRDefault="008F0C07" w:rsidP="008F0C07">
                  <w:pPr>
                    <w:rPr>
                      <w:rFonts w:ascii="Calibri" w:hAnsi="Calibri"/>
                    </w:rPr>
                  </w:pPr>
                </w:p>
              </w:txbxContent>
            </v:textbox>
          </v:shape>
        </w:pict>
      </w:r>
    </w:p>
    <w:sectPr w:rsidR="00441028" w:rsidRPr="007B00E1" w:rsidSect="00C00862">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7" w:author="Cosimelli, Federica (IT - Roma)" w:date="2014-11-01T18:21:00Z" w:initials="CF(-R">
    <w:p w:rsidR="00441028" w:rsidRDefault="00441028">
      <w:pPr>
        <w:pStyle w:val="Testocommento"/>
      </w:pPr>
      <w:r>
        <w:rPr>
          <w:rStyle w:val="Rimandocommento"/>
          <w:szCs w:val="16"/>
        </w:rPr>
        <w:annotationRef/>
      </w:r>
      <w:r>
        <w:t xml:space="preserve">Valutare se pertinente </w:t>
      </w:r>
      <w:r w:rsidR="009A160D">
        <w:t>– Si veda anche nel Disciplinare.</w:t>
      </w:r>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C7DF9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D1E" w:rsidRDefault="003A4D1E" w:rsidP="000A0F78">
      <w:r>
        <w:separator/>
      </w:r>
    </w:p>
  </w:endnote>
  <w:endnote w:type="continuationSeparator" w:id="0">
    <w:p w:rsidR="003A4D1E" w:rsidRDefault="003A4D1E" w:rsidP="000A0F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042" w:rsidRDefault="00FB604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028" w:rsidRDefault="006F72EF">
    <w:pPr>
      <w:pStyle w:val="Pidipagina"/>
      <w:jc w:val="right"/>
    </w:pPr>
    <w:r>
      <w:fldChar w:fldCharType="begin"/>
    </w:r>
    <w:r w:rsidR="00D9517C">
      <w:instrText>PAGE   \* MERGEFORMAT</w:instrText>
    </w:r>
    <w:r>
      <w:fldChar w:fldCharType="separate"/>
    </w:r>
    <w:r w:rsidR="009F394C">
      <w:rPr>
        <w:noProof/>
      </w:rPr>
      <w:t>2</w:t>
    </w:r>
    <w:r>
      <w:rPr>
        <w:noProof/>
      </w:rPr>
      <w:fldChar w:fldCharType="end"/>
    </w:r>
  </w:p>
  <w:p w:rsidR="00441028" w:rsidRDefault="00441028">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042" w:rsidRDefault="00FB604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D1E" w:rsidRDefault="003A4D1E" w:rsidP="000A0F78">
      <w:r>
        <w:separator/>
      </w:r>
    </w:p>
  </w:footnote>
  <w:footnote w:type="continuationSeparator" w:id="0">
    <w:p w:rsidR="003A4D1E" w:rsidRDefault="003A4D1E" w:rsidP="000A0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042" w:rsidRDefault="00FB604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042" w:rsidRDefault="00FB604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042" w:rsidRDefault="00FB604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99B3AF5"/>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3">
    <w:nsid w:val="09CD3DF3"/>
    <w:multiLevelType w:val="hybridMultilevel"/>
    <w:tmpl w:val="413E5ED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EDD6DE8"/>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0F1A0599"/>
    <w:multiLevelType w:val="hybridMultilevel"/>
    <w:tmpl w:val="9FF6224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0D31F9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8">
    <w:nsid w:val="11866C74"/>
    <w:multiLevelType w:val="hybridMultilevel"/>
    <w:tmpl w:val="E1E6DBA8"/>
    <w:lvl w:ilvl="0" w:tplc="56101DC6">
      <w:start w:val="1"/>
      <w:numFmt w:val="bullet"/>
      <w:lvlText w:val=""/>
      <w:lvlJc w:val="left"/>
      <w:pPr>
        <w:tabs>
          <w:tab w:val="num" w:pos="0"/>
        </w:tabs>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10">
    <w:nsid w:val="11ED6ABB"/>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13ED267D"/>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15F6294D"/>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3">
    <w:nsid w:val="1ABF4D24"/>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4">
    <w:nsid w:val="1D7A1475"/>
    <w:multiLevelType w:val="hybridMultilevel"/>
    <w:tmpl w:val="06FAFC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1EDC26C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6">
    <w:nsid w:val="1FE37A5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7">
    <w:nsid w:val="20B15F6E"/>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8">
    <w:nsid w:val="23B059C8"/>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9">
    <w:nsid w:val="27A82300"/>
    <w:multiLevelType w:val="hybridMultilevel"/>
    <w:tmpl w:val="3DBCA154"/>
    <w:lvl w:ilvl="0" w:tplc="ABBCD0EE">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97F5A95"/>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23">
    <w:nsid w:val="51A86A32"/>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2892198"/>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25">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nsid w:val="5CCD7584"/>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nsid w:val="601D055C"/>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2">
    <w:nsid w:val="6C34576F"/>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3">
    <w:nsid w:val="75D24438"/>
    <w:multiLevelType w:val="hybridMultilevel"/>
    <w:tmpl w:val="0CA21DE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0"/>
  </w:num>
  <w:num w:numId="3">
    <w:abstractNumId w:val="0"/>
  </w:num>
  <w:num w:numId="4">
    <w:abstractNumId w:val="9"/>
  </w:num>
  <w:num w:numId="5">
    <w:abstractNumId w:val="11"/>
  </w:num>
  <w:num w:numId="6">
    <w:abstractNumId w:val="29"/>
  </w:num>
  <w:num w:numId="7">
    <w:abstractNumId w:val="6"/>
  </w:num>
  <w:num w:numId="8">
    <w:abstractNumId w:val="14"/>
  </w:num>
  <w:num w:numId="9">
    <w:abstractNumId w:val="3"/>
  </w:num>
  <w:num w:numId="10">
    <w:abstractNumId w:val="8"/>
  </w:num>
  <w:num w:numId="11">
    <w:abstractNumId w:val="4"/>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6"/>
  </w:num>
  <w:num w:numId="17">
    <w:abstractNumId w:val="20"/>
  </w:num>
  <w:num w:numId="18">
    <w:abstractNumId w:val="35"/>
  </w:num>
  <w:num w:numId="19">
    <w:abstractNumId w:val="34"/>
  </w:num>
  <w:num w:numId="20">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1"/>
  </w:num>
  <w:num w:numId="25">
    <w:abstractNumId w:val="12"/>
  </w:num>
  <w:num w:numId="26">
    <w:abstractNumId w:val="22"/>
  </w:num>
  <w:num w:numId="27">
    <w:abstractNumId w:val="5"/>
  </w:num>
  <w:num w:numId="28">
    <w:abstractNumId w:val="28"/>
  </w:num>
  <w:num w:numId="29">
    <w:abstractNumId w:val="27"/>
  </w:num>
  <w:num w:numId="30">
    <w:abstractNumId w:val="13"/>
  </w:num>
  <w:num w:numId="31">
    <w:abstractNumId w:val="23"/>
  </w:num>
  <w:num w:numId="32">
    <w:abstractNumId w:val="2"/>
  </w:num>
  <w:num w:numId="33">
    <w:abstractNumId w:val="10"/>
  </w:num>
  <w:num w:numId="34">
    <w:abstractNumId w:val="24"/>
  </w:num>
  <w:num w:numId="35">
    <w:abstractNumId w:val="17"/>
  </w:num>
  <w:num w:numId="36">
    <w:abstractNumId w:val="7"/>
  </w:num>
  <w:num w:numId="37">
    <w:abstractNumId w:val="32"/>
  </w:num>
  <w:num w:numId="38">
    <w:abstractNumId w:val="15"/>
  </w:num>
  <w:num w:numId="39">
    <w:abstractNumId w:val="18"/>
  </w:num>
  <w:num w:numId="40">
    <w:abstractNumId w:val="16"/>
  </w:num>
  <w:num w:numId="41">
    <w:abstractNumId w:val="30"/>
  </w:num>
  <w:num w:numId="42">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simelli, Federica (IT - Roma)">
    <w15:presenceInfo w15:providerId="AD" w15:userId="S-1-5-21-2094927150-201071529-617630493-277238"/>
  </w15:person>
  <w15:person w15:author="Lumaca, Roberta (IT - Roma)">
    <w15:presenceInfo w15:providerId="AD" w15:userId="S-1-5-21-2094927150-201071529-617630493-5210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revisionView w:markup="0" w:inkAnnotation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rsids>
    <w:rsidRoot w:val="002E080F"/>
    <w:rsid w:val="0004742C"/>
    <w:rsid w:val="000958F7"/>
    <w:rsid w:val="000A0F78"/>
    <w:rsid w:val="00105DF4"/>
    <w:rsid w:val="00154BE6"/>
    <w:rsid w:val="001E5C8E"/>
    <w:rsid w:val="001E68F9"/>
    <w:rsid w:val="001F1012"/>
    <w:rsid w:val="00220187"/>
    <w:rsid w:val="002C50D8"/>
    <w:rsid w:val="002E080F"/>
    <w:rsid w:val="002F50DB"/>
    <w:rsid w:val="003A4D1E"/>
    <w:rsid w:val="003E3813"/>
    <w:rsid w:val="003F0166"/>
    <w:rsid w:val="003F3063"/>
    <w:rsid w:val="00441028"/>
    <w:rsid w:val="00455A99"/>
    <w:rsid w:val="004800D9"/>
    <w:rsid w:val="00485537"/>
    <w:rsid w:val="004939DD"/>
    <w:rsid w:val="004B1B80"/>
    <w:rsid w:val="004D1769"/>
    <w:rsid w:val="00517EC9"/>
    <w:rsid w:val="00536116"/>
    <w:rsid w:val="0056441C"/>
    <w:rsid w:val="005A04D4"/>
    <w:rsid w:val="005E1187"/>
    <w:rsid w:val="005E5B98"/>
    <w:rsid w:val="005E664B"/>
    <w:rsid w:val="005F2228"/>
    <w:rsid w:val="006209B7"/>
    <w:rsid w:val="0062114C"/>
    <w:rsid w:val="00634ED8"/>
    <w:rsid w:val="00662A35"/>
    <w:rsid w:val="006F72EF"/>
    <w:rsid w:val="00707168"/>
    <w:rsid w:val="00781752"/>
    <w:rsid w:val="007B00E1"/>
    <w:rsid w:val="008A42C0"/>
    <w:rsid w:val="008B17F3"/>
    <w:rsid w:val="008B502E"/>
    <w:rsid w:val="008C0387"/>
    <w:rsid w:val="008F0C07"/>
    <w:rsid w:val="0094211C"/>
    <w:rsid w:val="009539E0"/>
    <w:rsid w:val="009858C6"/>
    <w:rsid w:val="00987F66"/>
    <w:rsid w:val="009A160D"/>
    <w:rsid w:val="009E519B"/>
    <w:rsid w:val="009F394C"/>
    <w:rsid w:val="00A04535"/>
    <w:rsid w:val="00A12E3B"/>
    <w:rsid w:val="00A204E8"/>
    <w:rsid w:val="00A75695"/>
    <w:rsid w:val="00A86744"/>
    <w:rsid w:val="00AD6F36"/>
    <w:rsid w:val="00B1038C"/>
    <w:rsid w:val="00B25061"/>
    <w:rsid w:val="00B550E0"/>
    <w:rsid w:val="00B645A5"/>
    <w:rsid w:val="00B70544"/>
    <w:rsid w:val="00B865C8"/>
    <w:rsid w:val="00B92A99"/>
    <w:rsid w:val="00BB7A62"/>
    <w:rsid w:val="00BC031D"/>
    <w:rsid w:val="00BF3249"/>
    <w:rsid w:val="00BF6C01"/>
    <w:rsid w:val="00C00862"/>
    <w:rsid w:val="00C06A0A"/>
    <w:rsid w:val="00C27AFA"/>
    <w:rsid w:val="00C70934"/>
    <w:rsid w:val="00D57F34"/>
    <w:rsid w:val="00D9517C"/>
    <w:rsid w:val="00DC0431"/>
    <w:rsid w:val="00DC143B"/>
    <w:rsid w:val="00DE3DCF"/>
    <w:rsid w:val="00E25EAF"/>
    <w:rsid w:val="00E25F41"/>
    <w:rsid w:val="00E3486B"/>
    <w:rsid w:val="00E46269"/>
    <w:rsid w:val="00E72DB9"/>
    <w:rsid w:val="00E77846"/>
    <w:rsid w:val="00EB0112"/>
    <w:rsid w:val="00EE2D5D"/>
    <w:rsid w:val="00F141C8"/>
    <w:rsid w:val="00F218EC"/>
    <w:rsid w:val="00F6225E"/>
    <w:rsid w:val="00F63E2D"/>
    <w:rsid w:val="00FB6042"/>
    <w:rsid w:val="00FF3E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sid w:val="002E080F"/>
    <w:rPr>
      <w:rFonts w:ascii="Arial" w:hAnsi="Arial" w:cs="Arial"/>
      <w:b/>
      <w:bCs/>
      <w:color w:val="000000"/>
      <w:sz w:val="21"/>
      <w:szCs w:val="21"/>
      <w:lang w:eastAsia="it-IT"/>
    </w:rPr>
  </w:style>
  <w:style w:type="paragraph" w:styleId="Puntoelenco">
    <w:name w:val="List Bullet"/>
    <w:basedOn w:val="Normale"/>
    <w:uiPriority w:val="99"/>
    <w:rsid w:val="002E080F"/>
    <w:pPr>
      <w:numPr>
        <w:numId w:val="2"/>
      </w:numPr>
      <w:tabs>
        <w:tab w:val="clear" w:pos="360"/>
        <w:tab w:val="left" w:pos="284"/>
        <w:tab w:val="left" w:pos="1134"/>
      </w:tabs>
      <w:spacing w:line="280" w:lineRule="atLeast"/>
      <w:ind w:left="284" w:hanging="284"/>
    </w:pPr>
    <w:rPr>
      <w:sz w:val="22"/>
      <w:szCs w:val="20"/>
      <w:lang w:val="en-US" w:eastAsia="en-US"/>
    </w:rPr>
  </w:style>
  <w:style w:type="paragraph" w:styleId="Corpodeltesto">
    <w:name w:val="Body Text"/>
    <w:basedOn w:val="Normale"/>
    <w:link w:val="CorpodeltestoCarattere"/>
    <w:uiPriority w:val="99"/>
    <w:rsid w:val="002E080F"/>
    <w:pPr>
      <w:autoSpaceDE w:val="0"/>
      <w:autoSpaceDN w:val="0"/>
      <w:adjustRightInd w:val="0"/>
      <w:jc w:val="both"/>
    </w:pPr>
    <w:rPr>
      <w:rFonts w:ascii="Arial,Italic" w:hAnsi="Arial,Italic"/>
      <w:color w:val="000000"/>
      <w:szCs w:val="21"/>
    </w:rPr>
  </w:style>
  <w:style w:type="character" w:customStyle="1" w:styleId="CorpodeltestoCarattere">
    <w:name w:val="Corpo del testo Carattere"/>
    <w:basedOn w:val="Carpredefinitoparagrafo"/>
    <w:link w:val="Corpodeltesto"/>
    <w:uiPriority w:val="99"/>
    <w:locked/>
    <w:rsid w:val="002E080F"/>
    <w:rPr>
      <w:rFonts w:ascii="Arial,Italic" w:hAnsi="Arial,Italic" w:cs="Times New Roman"/>
      <w:color w:val="000000"/>
      <w:sz w:val="21"/>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rsid w:val="00105DF4"/>
    <w:pPr>
      <w:spacing w:after="120" w:line="480" w:lineRule="auto"/>
    </w:pPr>
  </w:style>
  <w:style w:type="character" w:customStyle="1" w:styleId="Corpodeltesto2Carattere">
    <w:name w:val="Corpo del testo 2 Carattere"/>
    <w:basedOn w:val="Carpredefinitoparagrafo"/>
    <w:link w:val="Corpodeltesto2"/>
    <w:locked/>
    <w:rsid w:val="00105DF4"/>
    <w:rPr>
      <w:rFonts w:ascii="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0A0F78"/>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0A0F78"/>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0A0F78"/>
    <w:rPr>
      <w:rFonts w:cs="Times New Roman"/>
      <w:vertAlign w:val="superscript"/>
    </w:rPr>
  </w:style>
  <w:style w:type="paragraph" w:styleId="Testofumetto">
    <w:name w:val="Balloon Text"/>
    <w:basedOn w:val="Normale"/>
    <w:link w:val="TestofumettoCarattere"/>
    <w:uiPriority w:val="99"/>
    <w:semiHidden/>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55A99"/>
    <w:rPr>
      <w:rFonts w:ascii="Tahoma" w:hAnsi="Tahoma" w:cs="Tahoma"/>
      <w:sz w:val="16"/>
      <w:szCs w:val="16"/>
      <w:lang w:eastAsia="it-IT"/>
    </w:rPr>
  </w:style>
  <w:style w:type="paragraph" w:styleId="Intestazione">
    <w:name w:val="header"/>
    <w:basedOn w:val="Normale"/>
    <w:link w:val="IntestazioneCarattere"/>
    <w:uiPriority w:val="99"/>
    <w:rsid w:val="005E664B"/>
    <w:pPr>
      <w:tabs>
        <w:tab w:val="center" w:pos="4819"/>
        <w:tab w:val="right" w:pos="9638"/>
      </w:tabs>
    </w:pPr>
  </w:style>
  <w:style w:type="character" w:customStyle="1" w:styleId="IntestazioneCarattere">
    <w:name w:val="Intestazione Carattere"/>
    <w:basedOn w:val="Carpredefinitoparagrafo"/>
    <w:link w:val="Intestazione"/>
    <w:uiPriority w:val="99"/>
    <w:locked/>
    <w:rsid w:val="005E664B"/>
    <w:rPr>
      <w:rFonts w:ascii="Times New Roman" w:hAnsi="Times New Roman" w:cs="Times New Roman"/>
      <w:sz w:val="24"/>
      <w:szCs w:val="24"/>
      <w:lang w:eastAsia="it-IT"/>
    </w:rPr>
  </w:style>
  <w:style w:type="paragraph" w:styleId="Pidipagina">
    <w:name w:val="footer"/>
    <w:basedOn w:val="Normale"/>
    <w:link w:val="PidipaginaCarattere"/>
    <w:uiPriority w:val="99"/>
    <w:rsid w:val="005E664B"/>
    <w:pPr>
      <w:tabs>
        <w:tab w:val="center" w:pos="4819"/>
        <w:tab w:val="right" w:pos="9638"/>
      </w:tabs>
    </w:pPr>
  </w:style>
  <w:style w:type="character" w:customStyle="1" w:styleId="PidipaginaCarattere">
    <w:name w:val="Piè di pagina Carattere"/>
    <w:basedOn w:val="Carpredefinitoparagrafo"/>
    <w:link w:val="Pidipagina"/>
    <w:uiPriority w:val="99"/>
    <w:locked/>
    <w:rsid w:val="005E664B"/>
    <w:rPr>
      <w:rFonts w:ascii="Times New Roman" w:hAnsi="Times New Roman" w:cs="Times New Roman"/>
      <w:sz w:val="24"/>
      <w:szCs w:val="24"/>
      <w:lang w:eastAsia="it-IT"/>
    </w:rPr>
  </w:style>
  <w:style w:type="paragraph" w:styleId="Testonormale">
    <w:name w:val="Plain Text"/>
    <w:basedOn w:val="Normale"/>
    <w:link w:val="TestonormaleCarattere"/>
    <w:uiPriority w:val="99"/>
    <w:rsid w:val="00781752"/>
    <w:pPr>
      <w:widowControl w:val="0"/>
      <w:spacing w:before="240"/>
    </w:pPr>
    <w:rPr>
      <w:rFonts w:ascii="Courier New" w:hAnsi="Courier New"/>
      <w:sz w:val="20"/>
      <w:szCs w:val="20"/>
    </w:rPr>
  </w:style>
  <w:style w:type="character" w:customStyle="1" w:styleId="TestonormaleCarattere">
    <w:name w:val="Testo normale Carattere"/>
    <w:basedOn w:val="Carpredefinitoparagrafo"/>
    <w:link w:val="Testonormale"/>
    <w:uiPriority w:val="99"/>
    <w:locked/>
    <w:rsid w:val="00781752"/>
    <w:rPr>
      <w:rFonts w:ascii="Courier New" w:hAnsi="Courier New" w:cs="Times New Roman"/>
      <w:sz w:val="20"/>
      <w:szCs w:val="20"/>
      <w:lang w:eastAsia="it-IT"/>
    </w:rPr>
  </w:style>
  <w:style w:type="character" w:customStyle="1" w:styleId="AAAddress">
    <w:name w:val="AA Address"/>
    <w:uiPriority w:val="99"/>
    <w:rsid w:val="00A204E8"/>
    <w:rPr>
      <w:rFonts w:ascii="Arial" w:hAnsi="Arial"/>
      <w:color w:val="auto"/>
      <w:spacing w:val="0"/>
      <w:w w:val="100"/>
      <w:position w:val="0"/>
      <w:sz w:val="14"/>
      <w:u w:val="none"/>
      <w:vertAlign w:val="baseline"/>
      <w:lang w:val="en-US"/>
    </w:rPr>
  </w:style>
  <w:style w:type="character" w:styleId="Rimandocommento">
    <w:name w:val="annotation reference"/>
    <w:basedOn w:val="Carpredefinitoparagrafo"/>
    <w:uiPriority w:val="99"/>
    <w:semiHidden/>
    <w:rsid w:val="00BB7A62"/>
    <w:rPr>
      <w:rFonts w:cs="Times New Roman"/>
      <w:sz w:val="16"/>
    </w:rPr>
  </w:style>
  <w:style w:type="paragraph" w:styleId="Testocommento">
    <w:name w:val="annotation text"/>
    <w:basedOn w:val="Normale"/>
    <w:link w:val="TestocommentoCarattere"/>
    <w:uiPriority w:val="99"/>
    <w:semiHidden/>
    <w:rsid w:val="00F218EC"/>
    <w:rPr>
      <w:sz w:val="20"/>
      <w:szCs w:val="20"/>
    </w:rPr>
  </w:style>
  <w:style w:type="character" w:customStyle="1" w:styleId="TestocommentoCarattere">
    <w:name w:val="Testo commento Carattere"/>
    <w:basedOn w:val="Carpredefinitoparagrafo"/>
    <w:link w:val="Testocommento"/>
    <w:uiPriority w:val="99"/>
    <w:semiHidden/>
    <w:locked/>
    <w:rsid w:val="00F218EC"/>
    <w:rPr>
      <w:rFonts w:ascii="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rsid w:val="00F218EC"/>
    <w:rPr>
      <w:b/>
      <w:bCs/>
    </w:rPr>
  </w:style>
  <w:style w:type="character" w:customStyle="1" w:styleId="SoggettocommentoCarattere">
    <w:name w:val="Soggetto commento Carattere"/>
    <w:basedOn w:val="TestocommentoCarattere"/>
    <w:link w:val="Soggettocommento"/>
    <w:uiPriority w:val="99"/>
    <w:semiHidden/>
    <w:locked/>
    <w:rsid w:val="00F218EC"/>
    <w:rPr>
      <w:rFonts w:ascii="Times New Roman" w:hAnsi="Times New Roman" w:cs="Times New Roman"/>
      <w:b/>
      <w:bCs/>
      <w:sz w:val="20"/>
      <w:szCs w:val="20"/>
      <w:lang w:eastAsia="it-IT"/>
    </w:rPr>
  </w:style>
  <w:style w:type="paragraph" w:styleId="Rientrocorpodeltesto">
    <w:name w:val="Body Text Indent"/>
    <w:basedOn w:val="Normale"/>
    <w:link w:val="RientrocorpodeltestoCarattere"/>
    <w:semiHidden/>
    <w:unhideWhenUsed/>
    <w:rsid w:val="0004742C"/>
    <w:pPr>
      <w:spacing w:after="120"/>
      <w:ind w:left="283"/>
    </w:pPr>
  </w:style>
  <w:style w:type="character" w:customStyle="1" w:styleId="RientrocorpodeltestoCarattere">
    <w:name w:val="Rientro corpo del testo Carattere"/>
    <w:basedOn w:val="Carpredefinitoparagrafo"/>
    <w:link w:val="Rientrocorpodeltesto"/>
    <w:semiHidden/>
    <w:rsid w:val="0004742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22465290">
      <w:marLeft w:val="0"/>
      <w:marRight w:val="0"/>
      <w:marTop w:val="0"/>
      <w:marBottom w:val="0"/>
      <w:divBdr>
        <w:top w:val="none" w:sz="0" w:space="0" w:color="auto"/>
        <w:left w:val="none" w:sz="0" w:space="0" w:color="auto"/>
        <w:bottom w:val="none" w:sz="0" w:space="0" w:color="auto"/>
        <w:right w:val="none" w:sz="0" w:space="0" w:color="auto"/>
      </w:divBdr>
    </w:div>
    <w:div w:id="322465291">
      <w:marLeft w:val="0"/>
      <w:marRight w:val="0"/>
      <w:marTop w:val="0"/>
      <w:marBottom w:val="0"/>
      <w:divBdr>
        <w:top w:val="none" w:sz="0" w:space="0" w:color="auto"/>
        <w:left w:val="none" w:sz="0" w:space="0" w:color="auto"/>
        <w:bottom w:val="none" w:sz="0" w:space="0" w:color="auto"/>
        <w:right w:val="none" w:sz="0" w:space="0" w:color="auto"/>
      </w:divBdr>
    </w:div>
    <w:div w:id="466707963">
      <w:bodyDiv w:val="1"/>
      <w:marLeft w:val="0"/>
      <w:marRight w:val="0"/>
      <w:marTop w:val="0"/>
      <w:marBottom w:val="0"/>
      <w:divBdr>
        <w:top w:val="none" w:sz="0" w:space="0" w:color="auto"/>
        <w:left w:val="none" w:sz="0" w:space="0" w:color="auto"/>
        <w:bottom w:val="none" w:sz="0" w:space="0" w:color="auto"/>
        <w:right w:val="none" w:sz="0" w:space="0" w:color="auto"/>
      </w:divBdr>
    </w:div>
    <w:div w:id="124865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520</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l.grillo</cp:lastModifiedBy>
  <cp:revision>14</cp:revision>
  <dcterms:created xsi:type="dcterms:W3CDTF">2014-12-03T18:26:00Z</dcterms:created>
  <dcterms:modified xsi:type="dcterms:W3CDTF">2015-02-13T13:50:00Z</dcterms:modified>
</cp:coreProperties>
</file>